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77777777" w:rsidR="00DA3B50" w:rsidRDefault="00DA3B50">
      <w:pPr>
        <w:rPr>
          <w:ins w:id="0" w:author="Autor"/>
        </w:rPr>
      </w:pPr>
    </w:p>
    <w:p w14:paraId="64B8A4BB" w14:textId="77777777" w:rsidR="00140068" w:rsidRPr="00BF50ED" w:rsidRDefault="00140068" w:rsidP="00140068">
      <w:pPr>
        <w:rPr>
          <w:ins w:id="1" w:author="Autor"/>
          <w:sz w:val="20"/>
          <w:szCs w:val="20"/>
        </w:rPr>
      </w:pPr>
      <w:ins w:id="2" w:author="Autor">
        <w:r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4F7B73DB" wp14:editId="4E187BD7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1C53B46F" wp14:editId="523DCB2F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1A94998A" w14:textId="77777777" w:rsidR="00140068" w:rsidRPr="00BF50ED" w:rsidRDefault="00140068" w:rsidP="00140068">
      <w:pPr>
        <w:rPr>
          <w:ins w:id="3" w:author="Autor"/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ins w:id="4" w:author="Autor"/>
          <w:b/>
          <w:sz w:val="20"/>
          <w:szCs w:val="20"/>
        </w:rPr>
      </w:pPr>
      <w:ins w:id="5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27371A3B" w14:textId="77777777" w:rsidR="00140068" w:rsidRPr="00BF50ED" w:rsidRDefault="00140068" w:rsidP="00140068">
      <w:pPr>
        <w:rPr>
          <w:ins w:id="6" w:author="Autor"/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ins w:id="7" w:author="Autor"/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ins w:id="8" w:author="Autor"/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ins w:id="9" w:author="Autor"/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ins w:id="10" w:author="Autor"/>
          <w:rFonts w:ascii="Arial" w:hAnsi="Arial" w:cs="Arial"/>
          <w:sz w:val="20"/>
          <w:szCs w:val="20"/>
        </w:rPr>
      </w:pPr>
      <w:ins w:id="11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37B437F8" w14:textId="77777777" w:rsidR="00140068" w:rsidRPr="00BF50ED" w:rsidRDefault="00140068" w:rsidP="00140068">
      <w:pPr>
        <w:ind w:right="6802"/>
        <w:jc w:val="center"/>
        <w:rPr>
          <w:ins w:id="12" w:author="Autor"/>
          <w:rFonts w:ascii="Arial" w:hAnsi="Arial" w:cs="Arial"/>
          <w:sz w:val="20"/>
          <w:szCs w:val="20"/>
        </w:rPr>
      </w:pPr>
      <w:ins w:id="13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38ADDDC3" w14:textId="77777777" w:rsidR="00D61BB6" w:rsidRPr="006479DF" w:rsidRDefault="00140068" w:rsidP="00D61BB6">
      <w:pPr>
        <w:rPr>
          <w:del w:id="14" w:author="Autor"/>
          <w:sz w:val="20"/>
          <w:szCs w:val="20"/>
        </w:rPr>
      </w:pPr>
      <w:moveToRangeStart w:id="15" w:author="Autor" w:name="move495334106"/>
      <w:moveTo w:id="16" w:author="Autor">
        <w:r w:rsidRPr="004131CF">
          <w:rPr>
            <w:rFonts w:ascii="Arial" w:hAnsi="Arial"/>
            <w:sz w:val="20"/>
            <w:rPrChange w:id="17" w:author="Autor">
              <w:rPr/>
            </w:rPrChange>
          </w:rPr>
          <w:t>rozvoja</w:t>
        </w:r>
      </w:moveTo>
      <w:moveToRangeEnd w:id="15"/>
      <w:del w:id="18" w:author="Autor">
        <w:r w:rsidR="009836C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23011764" wp14:editId="7BEB1E6F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05FB70A1" wp14:editId="1A1C7DF9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521976BF" wp14:editId="35ED6D8E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012165F3" w14:textId="77777777" w:rsidR="00D61BB6" w:rsidRPr="006479DF" w:rsidRDefault="00D61BB6" w:rsidP="00D61BB6">
      <w:pPr>
        <w:jc w:val="center"/>
        <w:rPr>
          <w:del w:id="19" w:author="Autor"/>
          <w:sz w:val="20"/>
          <w:szCs w:val="20"/>
        </w:rPr>
      </w:pPr>
    </w:p>
    <w:p w14:paraId="7950C229" w14:textId="77777777" w:rsidR="00D61BB6" w:rsidRDefault="00D61BB6" w:rsidP="00D61BB6">
      <w:pPr>
        <w:jc w:val="center"/>
        <w:rPr>
          <w:del w:id="20" w:author="Autor"/>
          <w:b/>
          <w:sz w:val="20"/>
          <w:szCs w:val="20"/>
        </w:rPr>
      </w:pPr>
    </w:p>
    <w:p w14:paraId="2A35A984" w14:textId="77777777" w:rsidR="009836CF" w:rsidRDefault="009836CF" w:rsidP="00D61BB6">
      <w:pPr>
        <w:jc w:val="center"/>
        <w:rPr>
          <w:del w:id="21" w:author="Autor"/>
          <w:b/>
          <w:sz w:val="20"/>
          <w:szCs w:val="20"/>
        </w:rPr>
      </w:pPr>
    </w:p>
    <w:p w14:paraId="67B4ED50" w14:textId="77777777" w:rsidR="009836CF" w:rsidRDefault="009836CF" w:rsidP="00D61BB6">
      <w:pPr>
        <w:jc w:val="center"/>
        <w:rPr>
          <w:del w:id="22" w:author="Autor"/>
          <w:b/>
          <w:sz w:val="20"/>
          <w:szCs w:val="20"/>
        </w:rPr>
      </w:pPr>
    </w:p>
    <w:p w14:paraId="17D3EDED" w14:textId="77777777" w:rsidR="00140068" w:rsidRPr="00BF50ED" w:rsidRDefault="00140068" w:rsidP="00140068">
      <w:pPr>
        <w:ind w:right="6802"/>
        <w:jc w:val="center"/>
        <w:rPr>
          <w:ins w:id="23" w:author="Autor"/>
          <w:b/>
          <w:sz w:val="20"/>
          <w:szCs w:val="20"/>
        </w:rPr>
      </w:pP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40"/>
              <w:szCs w:val="20"/>
            </w:rPr>
            <w:t>7</w:t>
          </w:r>
        </w:sdtContent>
      </w:sdt>
    </w:p>
    <w:p w14:paraId="52CDD03D" w14:textId="43989C3B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71554961"/>
          <w:placeholder>
            <w:docPart w:val="35648A4AE5314F5CB8A7973417B10D5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4"/>
          <w:del w:id="25" w:author="Autor">
            <w:r w:rsidR="000850B0">
              <w:rPr>
                <w:b/>
                <w:sz w:val="32"/>
                <w:szCs w:val="32"/>
              </w:rPr>
              <w:delText>2</w:delText>
            </w:r>
          </w:del>
          <w:customXmlDelRangeStart w:id="26" w:author="Autor"/>
        </w:sdtContent>
      </w:sdt>
      <w:customXmlDelRangeEnd w:id="26"/>
      <w:customXmlInsRangeStart w:id="27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7"/>
          <w:ins w:id="28" w:author="Autor">
            <w:r w:rsidR="004131CF">
              <w:rPr>
                <w:b/>
                <w:sz w:val="32"/>
                <w:szCs w:val="32"/>
              </w:rPr>
              <w:t>3</w:t>
            </w:r>
          </w:ins>
          <w:customXmlInsRangeStart w:id="29" w:author="Autor"/>
        </w:sdtContent>
      </w:sdt>
      <w:customXmlInsRangeEnd w:id="29"/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50AE6EF4" w14:textId="77777777" w:rsidR="00D61BB6" w:rsidRDefault="00D61BB6" w:rsidP="006479DF">
      <w:pPr>
        <w:rPr>
          <w:del w:id="30" w:author="Autor"/>
          <w:sz w:val="20"/>
          <w:szCs w:val="20"/>
        </w:rPr>
      </w:pPr>
    </w:p>
    <w:p w14:paraId="4EE37994" w14:textId="77777777" w:rsidR="003D0894" w:rsidRPr="006479DF" w:rsidRDefault="003D0894" w:rsidP="006479DF">
      <w:pPr>
        <w:rPr>
          <w:del w:id="31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7BC1509" w14:textId="77777777" w:rsidR="0084743A" w:rsidRDefault="00140068" w:rsidP="006A5157">
            <w:pPr>
              <w:jc w:val="both"/>
              <w:rPr>
                <w:del w:id="32" w:author="Autor"/>
                <w:szCs w:val="20"/>
              </w:rPr>
            </w:pPr>
            <w:r w:rsidRPr="00113AA3">
              <w:t xml:space="preserve">Úrad </w:t>
            </w:r>
            <w:ins w:id="33" w:author="Autor">
              <w:r>
                <w:t xml:space="preserve">podpredsedu </w:t>
              </w:r>
            </w:ins>
            <w:r>
              <w:t>vlády SR</w:t>
            </w:r>
          </w:p>
          <w:p w14:paraId="4A1B3910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ins w:id="34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3B93F9D9" w:rsidR="00140068" w:rsidRPr="009836CF" w:rsidRDefault="00C5472F" w:rsidP="00E77DDE">
            <w:pPr>
              <w:jc w:val="both"/>
              <w:rPr>
                <w:szCs w:val="20"/>
              </w:rPr>
            </w:pPr>
            <w:customXmlDelRangeStart w:id="35" w:author="Autor"/>
            <w:sdt>
              <w:sdtPr>
                <w:rPr>
                  <w:szCs w:val="20"/>
                </w:rPr>
                <w:alias w:val="Záväznosť"/>
                <w:tag w:val="Záväznosť"/>
                <w:id w:val="-2000185345"/>
                <w:lock w:val="sdtLocked"/>
                <w:placeholder>
                  <w:docPart w:val="29B8E511249B4DBDAFFCA0B1AEC38E6C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35"/>
                <w:del w:id="36" w:author="Autor">
                  <w:r w:rsidR="000F7C94">
                    <w:rPr>
                      <w:szCs w:val="20"/>
                    </w:rPr>
                    <w:delText xml:space="preserve">Vzor je pre subjekty, ktorým je určený, záväzný. Subjekty, ktorým je vzor určený, môžu vzor doplniť s ohľadom na špecifické potreby OP, pričom musí byť zachovaný minimálny obsah uvedený vo vzore. </w:delText>
                  </w:r>
                </w:del>
                <w:customXmlDelRangeStart w:id="37" w:author="Autor"/>
              </w:sdtContent>
            </w:sdt>
            <w:customXmlDelRangeEnd w:id="37"/>
            <w:customXmlInsRangeStart w:id="38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38"/>
                <w:ins w:id="39" w:author="Autor">
                  <w:r w:rsidR="004131CF">
                    <w:rPr>
                      <w:szCs w:val="20"/>
                    </w:rPr>
  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  </w:r>
                </w:ins>
                <w:customXmlInsRangeStart w:id="40" w:author="Autor"/>
              </w:sdtContent>
            </w:sdt>
            <w:customXmlInsRangeEnd w:id="40"/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41" w:author="Autor"/>
          <w:sdt>
            <w:sdtPr>
              <w:rPr>
                <w:szCs w:val="20"/>
              </w:rPr>
              <w:id w:val="-2046055668"/>
              <w:placeholder>
                <w:docPart w:val="FCA03425A4C04EEC9691399054672207"/>
              </w:placeholder>
              <w:date w:fullDate="2015-11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41"/>
              <w:p w14:paraId="43396E96" w14:textId="77777777" w:rsidR="00B24DE3" w:rsidRDefault="0095109D" w:rsidP="00B24DE3">
                <w:pPr>
                  <w:tabs>
                    <w:tab w:val="center" w:pos="4536"/>
                    <w:tab w:val="right" w:pos="9072"/>
                  </w:tabs>
                  <w:rPr>
                    <w:del w:id="42" w:author="Autor"/>
                    <w:szCs w:val="20"/>
                  </w:rPr>
                </w:pPr>
                <w:del w:id="43" w:author="Autor">
                  <w:r>
                    <w:rPr>
                      <w:szCs w:val="20"/>
                    </w:rPr>
                    <w:delText>30.11.2015</w:delText>
                  </w:r>
                </w:del>
              </w:p>
              <w:customXmlDelRangeStart w:id="44" w:author="Autor"/>
            </w:sdtContent>
          </w:sdt>
          <w:customXmlDelRangeEnd w:id="44"/>
          <w:p w14:paraId="354B77AE" w14:textId="00612790" w:rsidR="00140068" w:rsidRPr="009836CF" w:rsidRDefault="00C5472F" w:rsidP="00E77DDE">
            <w:pPr>
              <w:jc w:val="both"/>
              <w:rPr>
                <w:szCs w:val="20"/>
              </w:rPr>
            </w:pPr>
            <w:customXmlInsRangeStart w:id="45" w:author="Autor"/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7-10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5"/>
                <w:r w:rsidR="00D201AB">
                  <w:rPr>
                    <w:szCs w:val="20"/>
                  </w:rPr>
                  <w:t>11.10.2017</w:t>
                </w:r>
                <w:customXmlInsRangeStart w:id="46" w:author="Autor"/>
              </w:sdtContent>
            </w:sdt>
            <w:customXmlInsRangeEnd w:id="46"/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47" w:author="Autor"/>
          <w:sdt>
            <w:sdtPr>
              <w:rPr>
                <w:szCs w:val="20"/>
              </w:rPr>
              <w:id w:val="-723918613"/>
              <w:placeholder>
                <w:docPart w:val="1116D4395A504CC5ABDA9BD91CCA5762"/>
              </w:placeholder>
              <w:date w:fullDate="2015-11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47"/>
              <w:p w14:paraId="6BA5A2B0" w14:textId="77777777" w:rsidR="00B24DE3" w:rsidRDefault="0095109D" w:rsidP="004131CF">
                <w:pPr>
                  <w:tabs>
                    <w:tab w:val="center" w:pos="4536"/>
                    <w:tab w:val="right" w:pos="9072"/>
                  </w:tabs>
                  <w:rPr>
                    <w:del w:id="48" w:author="Autor"/>
                    <w:szCs w:val="20"/>
                  </w:rPr>
                </w:pPr>
                <w:del w:id="49" w:author="Autor">
                  <w:r>
                    <w:rPr>
                      <w:szCs w:val="20"/>
                    </w:rPr>
                    <w:delText>30.11.2015</w:delText>
                  </w:r>
                </w:del>
              </w:p>
              <w:customXmlDelRangeStart w:id="50" w:author="Autor"/>
            </w:sdtContent>
          </w:sdt>
          <w:customXmlDelRangeEnd w:id="50"/>
          <w:p w14:paraId="4924F686" w14:textId="37672982" w:rsidR="00140068" w:rsidRPr="009836CF" w:rsidRDefault="00C5472F">
            <w:pPr>
              <w:jc w:val="both"/>
              <w:rPr>
                <w:szCs w:val="20"/>
              </w:rPr>
              <w:pPrChange w:id="51" w:author="Autor">
                <w:pPr>
                  <w:tabs>
                    <w:tab w:val="center" w:pos="4536"/>
                    <w:tab w:val="right" w:pos="9072"/>
                  </w:tabs>
                </w:pPr>
              </w:pPrChange>
            </w:pPr>
            <w:customXmlInsRangeStart w:id="52" w:author="Autor"/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7-10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52"/>
                <w:r w:rsidR="00D201AB">
                  <w:rPr>
                    <w:szCs w:val="20"/>
                  </w:rPr>
                  <w:t>11.10.2017</w:t>
                </w:r>
                <w:customXmlInsRangeStart w:id="53" w:author="Autor"/>
              </w:sdtContent>
            </w:sdt>
            <w:customXmlInsRangeEnd w:id="53"/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E592C98" w14:textId="77777777" w:rsidR="009836CF" w:rsidRDefault="00C214B6" w:rsidP="006A5157">
            <w:pPr>
              <w:jc w:val="both"/>
              <w:rPr>
                <w:del w:id="54" w:author="Autor"/>
                <w:szCs w:val="20"/>
              </w:rPr>
            </w:pPr>
            <w:del w:id="55" w:author="Autor">
              <w:r>
                <w:rPr>
                  <w:szCs w:val="20"/>
                </w:rPr>
                <w:delText>Ing. Igor Federič</w:delText>
              </w:r>
            </w:del>
          </w:p>
          <w:p w14:paraId="30913664" w14:textId="2E108335" w:rsidR="00140068" w:rsidRPr="00047930" w:rsidRDefault="00C214B6" w:rsidP="00E77DDE">
            <w:pPr>
              <w:jc w:val="both"/>
              <w:rPr>
                <w:ins w:id="56" w:author="Autor"/>
              </w:rPr>
            </w:pPr>
            <w:del w:id="57" w:author="Autor">
              <w:r>
                <w:rPr>
                  <w:szCs w:val="20"/>
                </w:rPr>
                <w:delText>vedúci Úradu vlády SR</w:delText>
              </w:r>
            </w:del>
            <w:ins w:id="58" w:author="Autor">
              <w:r w:rsidR="00140068">
                <w:t>JUDr. Denisa Žiláková</w:t>
              </w:r>
            </w:ins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ins w:id="59" w:author="Autor">
              <w:r>
                <w:t>generálna riaditeľka sekcie centrálny koordinačný orgán</w:t>
              </w:r>
            </w:ins>
          </w:p>
        </w:tc>
      </w:tr>
    </w:tbl>
    <w:p w14:paraId="4A8666BD" w14:textId="77777777" w:rsidR="00D61BB6" w:rsidRPr="00627EA3" w:rsidRDefault="00D61BB6" w:rsidP="006479DF">
      <w:pPr>
        <w:rPr>
          <w:del w:id="60" w:author="Autor"/>
        </w:rPr>
      </w:pPr>
    </w:p>
    <w:p w14:paraId="21203C60" w14:textId="77777777" w:rsidR="00976A29" w:rsidRDefault="00976A29" w:rsidP="006479DF">
      <w:pPr>
        <w:rPr>
          <w:del w:id="61" w:author="Autor"/>
        </w:rPr>
        <w:sectPr w:rsidR="00976A29" w:rsidSect="00D201AB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A55210F" w14:textId="77777777" w:rsidR="003F73F7" w:rsidRPr="001905C8" w:rsidRDefault="00593276" w:rsidP="001905C8">
      <w:pPr>
        <w:spacing w:line="276" w:lineRule="auto"/>
        <w:jc w:val="both"/>
        <w:rPr>
          <w:ins w:id="68" w:author="Autor"/>
          <w:b/>
        </w:rPr>
      </w:pPr>
      <w:ins w:id="69" w:author="Autor">
        <w:r w:rsidRPr="001905C8">
          <w:rPr>
            <w:b/>
          </w:rPr>
          <w:t xml:space="preserve">Vzor výzvy na predkladanie </w:t>
        </w:r>
        <w:r w:rsidR="003F73F7" w:rsidRPr="00C36DC6">
          <w:rPr>
            <w:b/>
          </w:rPr>
          <w:t>projektových zámerov</w:t>
        </w:r>
        <w:r w:rsidR="00D734BA" w:rsidRPr="001905C8">
          <w:rPr>
            <w:b/>
          </w:rPr>
          <w:t>/výzva/vyzvanie</w:t>
        </w:r>
        <w:r w:rsidRPr="001905C8">
          <w:rPr>
            <w:b/>
          </w:rPr>
          <w:t xml:space="preserve"> je tvorený</w:t>
        </w:r>
        <w:r w:rsidR="00497A28">
          <w:rPr>
            <w:b/>
          </w:rPr>
          <w:t xml:space="preserve"> </w:t>
        </w:r>
        <w:r w:rsidRPr="001905C8">
          <w:rPr>
            <w:b/>
          </w:rPr>
          <w:t>nasledujúcimi dokumentmi:</w:t>
        </w:r>
        <w:r w:rsidR="003F73F7" w:rsidRPr="001905C8">
          <w:rPr>
            <w:b/>
          </w:rPr>
          <w:t xml:space="preserve"> </w:t>
        </w:r>
      </w:ins>
    </w:p>
    <w:p w14:paraId="4EE205CE" w14:textId="77777777" w:rsidR="003F73F7" w:rsidRDefault="003F73F7" w:rsidP="001905C8">
      <w:pPr>
        <w:spacing w:line="276" w:lineRule="auto"/>
        <w:jc w:val="both"/>
        <w:rPr>
          <w:ins w:id="70" w:author="Autor"/>
        </w:rPr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  <w:rPr>
          <w:ins w:id="71" w:author="Autor"/>
        </w:rPr>
      </w:pPr>
      <w:ins w:id="72" w:author="Autor">
        <w:r>
          <w:t>V</w:t>
        </w:r>
        <w:r w:rsidRPr="003F73F7">
          <w:t>zor výzv</w:t>
        </w:r>
        <w:r>
          <w:t>y</w:t>
        </w:r>
        <w:r w:rsidR="00497A28">
          <w:t xml:space="preserve"> na predkladanie projektových zámerov/výzvy/vyzvania</w:t>
        </w:r>
      </w:ins>
    </w:p>
    <w:p w14:paraId="7E7FAF07" w14:textId="77777777" w:rsidR="00497A28" w:rsidRDefault="00497A28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  <w:rPr>
          <w:ins w:id="73" w:author="Autor"/>
        </w:rPr>
      </w:pPr>
      <w:ins w:id="74" w:author="Autor">
        <w:r>
          <w:t xml:space="preserve">Formulár: </w:t>
        </w:r>
        <w:r w:rsidRPr="00497A28">
          <w:t>Dotazník zabezpečenia synergií a komplementarít, plnenia zákona č.</w:t>
        </w:r>
        <w:r>
          <w:t> </w:t>
        </w:r>
        <w:r w:rsidRPr="00497A28">
          <w:t>336/2015 Z.</w:t>
        </w:r>
        <w:r w:rsidR="00942DD3">
          <w:t xml:space="preserve"> </w:t>
        </w:r>
        <w:r w:rsidRPr="00497A28">
          <w:t>z. a doplňujúce informácie k výzve</w:t>
        </w:r>
      </w:ins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  <w:rPr>
          <w:ins w:id="75" w:author="Autor"/>
        </w:rPr>
      </w:pPr>
      <w:ins w:id="76" w:author="Autor">
        <w:r>
          <w:t xml:space="preserve">Formulár </w:t>
        </w:r>
        <w:r w:rsidR="003F73F7" w:rsidRPr="003F73F7">
          <w:t>predklad</w:t>
        </w:r>
        <w:r>
          <w:t>á</w:t>
        </w:r>
        <w:r w:rsidR="003F73F7" w:rsidRPr="003F73F7">
          <w:t xml:space="preserve"> RO na CKO spolu s</w:t>
        </w:r>
        <w:r>
          <w:t> návrhom výzvy.</w:t>
        </w:r>
      </w:ins>
    </w:p>
    <w:p w14:paraId="29E731EF" w14:textId="77777777" w:rsidR="00593276" w:rsidRDefault="00593276" w:rsidP="00593276">
      <w:pPr>
        <w:spacing w:before="240" w:after="240" w:line="276" w:lineRule="auto"/>
        <w:ind w:firstLine="360"/>
        <w:jc w:val="both"/>
        <w:rPr>
          <w:ins w:id="77" w:author="Autor"/>
        </w:rPr>
      </w:pPr>
    </w:p>
    <w:p w14:paraId="25737019" w14:textId="77777777" w:rsidR="003F73F7" w:rsidRDefault="003F73F7" w:rsidP="00593276">
      <w:pPr>
        <w:spacing w:before="240" w:after="240" w:line="276" w:lineRule="auto"/>
        <w:ind w:firstLine="360"/>
        <w:jc w:val="both"/>
        <w:rPr>
          <w:ins w:id="78" w:author="Autor"/>
        </w:rPr>
      </w:pPr>
    </w:p>
    <w:p w14:paraId="58A0337E" w14:textId="77777777" w:rsidR="003F73F7" w:rsidRDefault="003F73F7" w:rsidP="00593276">
      <w:pPr>
        <w:spacing w:before="240" w:after="240" w:line="276" w:lineRule="auto"/>
        <w:ind w:firstLine="360"/>
        <w:jc w:val="both"/>
        <w:rPr>
          <w:ins w:id="79" w:author="Autor"/>
        </w:rPr>
      </w:pPr>
    </w:p>
    <w:p w14:paraId="14E43C65" w14:textId="77777777" w:rsidR="003F73F7" w:rsidRDefault="003F73F7" w:rsidP="00593276">
      <w:pPr>
        <w:spacing w:before="240" w:after="240" w:line="276" w:lineRule="auto"/>
        <w:ind w:firstLine="360"/>
        <w:jc w:val="both"/>
        <w:rPr>
          <w:ins w:id="80" w:author="Autor"/>
        </w:rPr>
      </w:pPr>
    </w:p>
    <w:p w14:paraId="12EDBD72" w14:textId="77777777" w:rsidR="003F73F7" w:rsidRDefault="003F73F7" w:rsidP="00593276">
      <w:pPr>
        <w:spacing w:before="240" w:after="240" w:line="276" w:lineRule="auto"/>
        <w:ind w:firstLine="360"/>
        <w:jc w:val="both"/>
        <w:rPr>
          <w:ins w:id="81" w:author="Autor"/>
        </w:rPr>
      </w:pPr>
    </w:p>
    <w:p w14:paraId="45896E38" w14:textId="77777777" w:rsidR="003F73F7" w:rsidRDefault="003F73F7" w:rsidP="00593276">
      <w:pPr>
        <w:spacing w:before="240" w:after="240" w:line="276" w:lineRule="auto"/>
        <w:ind w:firstLine="360"/>
        <w:jc w:val="both"/>
        <w:rPr>
          <w:ins w:id="82" w:author="Autor"/>
        </w:rPr>
      </w:pPr>
    </w:p>
    <w:p w14:paraId="44562FD6" w14:textId="77777777" w:rsidR="00D734BA" w:rsidRDefault="00D734BA" w:rsidP="00593276">
      <w:pPr>
        <w:spacing w:before="240" w:after="240" w:line="276" w:lineRule="auto"/>
        <w:ind w:firstLine="360"/>
        <w:jc w:val="both"/>
        <w:rPr>
          <w:ins w:id="83" w:author="Autor"/>
        </w:rPr>
      </w:pPr>
    </w:p>
    <w:p w14:paraId="3976083F" w14:textId="77777777" w:rsidR="00D734BA" w:rsidRDefault="00D734BA" w:rsidP="00593276">
      <w:pPr>
        <w:spacing w:before="240" w:after="240" w:line="276" w:lineRule="auto"/>
        <w:ind w:firstLine="360"/>
        <w:jc w:val="both"/>
        <w:rPr>
          <w:ins w:id="84" w:author="Autor"/>
        </w:rPr>
      </w:pPr>
    </w:p>
    <w:p w14:paraId="00273B1F" w14:textId="77777777" w:rsidR="00D734BA" w:rsidRDefault="00D734BA" w:rsidP="00593276">
      <w:pPr>
        <w:spacing w:before="240" w:after="240" w:line="276" w:lineRule="auto"/>
        <w:ind w:firstLine="360"/>
        <w:jc w:val="both"/>
        <w:rPr>
          <w:ins w:id="85" w:author="Autor"/>
        </w:rPr>
      </w:pPr>
    </w:p>
    <w:p w14:paraId="7C13CCC1" w14:textId="77777777" w:rsidR="00D734BA" w:rsidRDefault="00D734BA" w:rsidP="00593276">
      <w:pPr>
        <w:spacing w:before="240" w:after="240" w:line="276" w:lineRule="auto"/>
        <w:ind w:firstLine="360"/>
        <w:jc w:val="both"/>
        <w:rPr>
          <w:ins w:id="86" w:author="Autor"/>
        </w:rPr>
      </w:pPr>
    </w:p>
    <w:p w14:paraId="1EA306AC" w14:textId="77777777" w:rsidR="00D734BA" w:rsidRDefault="00D734BA" w:rsidP="00593276">
      <w:pPr>
        <w:spacing w:before="240" w:after="240" w:line="276" w:lineRule="auto"/>
        <w:ind w:firstLine="360"/>
        <w:jc w:val="both"/>
        <w:rPr>
          <w:ins w:id="87" w:author="Autor"/>
        </w:rPr>
      </w:pPr>
    </w:p>
    <w:p w14:paraId="6F43AE67" w14:textId="77777777" w:rsidR="00D734BA" w:rsidRPr="00627EA3" w:rsidRDefault="00D734BA" w:rsidP="00593276">
      <w:pPr>
        <w:spacing w:before="240" w:after="240" w:line="276" w:lineRule="auto"/>
        <w:ind w:firstLine="360"/>
        <w:jc w:val="both"/>
        <w:rPr>
          <w:ins w:id="88" w:author="Autor"/>
        </w:rPr>
      </w:pPr>
    </w:p>
    <w:p w14:paraId="12868EEC" w14:textId="77777777" w:rsidR="00593276" w:rsidRPr="00627EA3" w:rsidRDefault="00593276" w:rsidP="00593276">
      <w:pPr>
        <w:rPr>
          <w:ins w:id="89" w:author="Autor"/>
        </w:rPr>
      </w:pPr>
    </w:p>
    <w:p w14:paraId="4F259D9E" w14:textId="77777777" w:rsidR="00593276" w:rsidRDefault="00593276" w:rsidP="00593276">
      <w:pPr>
        <w:rPr>
          <w:ins w:id="90" w:author="Autor"/>
        </w:rPr>
      </w:pPr>
    </w:p>
    <w:p w14:paraId="711CA4D7" w14:textId="77777777" w:rsidR="00593276" w:rsidRDefault="00593276" w:rsidP="00593276">
      <w:pPr>
        <w:rPr>
          <w:ins w:id="91" w:author="Autor"/>
        </w:rPr>
      </w:pPr>
    </w:p>
    <w:p w14:paraId="72ECC244" w14:textId="77777777" w:rsidR="00593276" w:rsidRDefault="00593276" w:rsidP="00593276">
      <w:pPr>
        <w:rPr>
          <w:ins w:id="92" w:author="Autor"/>
        </w:rPr>
      </w:pPr>
    </w:p>
    <w:p w14:paraId="7FE595C6" w14:textId="77777777" w:rsidR="00593276" w:rsidRDefault="00593276" w:rsidP="001905C8">
      <w:pPr>
        <w:pStyle w:val="Nzov"/>
        <w:pBdr>
          <w:bottom w:val="none" w:sz="0" w:space="0" w:color="auto"/>
        </w:pBdr>
        <w:rPr>
          <w:ins w:id="93" w:author="Autor"/>
        </w:rPr>
      </w:pPr>
    </w:p>
    <w:p w14:paraId="25AFBC80" w14:textId="77777777" w:rsidR="00D734BA" w:rsidRPr="00497A28" w:rsidRDefault="00D734BA" w:rsidP="001905C8">
      <w:pPr>
        <w:rPr>
          <w:ins w:id="94" w:author="Autor"/>
        </w:rPr>
      </w:pPr>
    </w:p>
    <w:p w14:paraId="61DF3FCF" w14:textId="77777777" w:rsidR="00593276" w:rsidRDefault="00593276" w:rsidP="001905C8">
      <w:pPr>
        <w:pStyle w:val="Nzov"/>
        <w:pBdr>
          <w:bottom w:val="none" w:sz="0" w:space="0" w:color="auto"/>
        </w:pBdr>
        <w:rPr>
          <w:ins w:id="95" w:author="Autor"/>
        </w:rPr>
      </w:pPr>
      <w:bookmarkStart w:id="96" w:name="_GoBack"/>
      <w:bookmarkEnd w:id="96"/>
    </w:p>
    <w:p w14:paraId="4C9FC2B6" w14:textId="77777777" w:rsidR="00140068" w:rsidRPr="00C60A4A" w:rsidRDefault="00140068" w:rsidP="00140068">
      <w:pPr>
        <w:pStyle w:val="Nzov"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 č. ....</w:t>
      </w:r>
      <w:r w:rsidRPr="002F6FAC">
        <w:rPr>
          <w:rStyle w:val="Odkaznapoznmkupodiarou"/>
        </w:rPr>
        <w:footnoteReference w:id="2"/>
      </w:r>
      <w:r w:rsidRPr="000D5D89">
        <w:t xml:space="preserve">/ Výzva č. ..../Vyzvanie č.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>
      <w:pPr>
        <w:spacing w:before="240" w:after="240"/>
        <w:jc w:val="both"/>
        <w:pPrChange w:id="100" w:author="Autor">
          <w:pPr>
            <w:spacing w:before="240" w:after="240"/>
          </w:pPr>
        </w:pPrChange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4336A154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del w:id="102" w:author="Autor">
        <w:r w:rsidR="0098159E" w:rsidRPr="0098159E">
          <w:delText>výzvy</w:delText>
        </w:r>
      </w:del>
      <w:ins w:id="103" w:author="Autor">
        <w:r w:rsidR="0090259E">
          <w:t>projektov</w:t>
        </w:r>
      </w:ins>
      <w:r w:rsidR="0090259E">
        <w:t xml:space="preserve"> </w:t>
      </w:r>
      <w:r w:rsidRPr="0098159E">
        <w:t xml:space="preserve">a zároveň aj % príspevku v závislosti od kategórie </w:t>
      </w:r>
      <w:r w:rsidRPr="0098159E">
        <w:lastRenderedPageBreak/>
        <w:t xml:space="preserve">žiadateľa a príslušnej kategórie regiónu (ak relevantné). RO súčasne uvedie aj % 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</w:t>
      </w:r>
      <w:del w:id="104" w:author="Autor">
        <w:r w:rsidR="0032281B">
          <w:delText>.</w:delText>
        </w:r>
      </w:del>
      <w:r>
        <w:t xml:space="preserve">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21D7FA18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Pr="0032281B">
        <w:t>, vrátane možnosti prípadného predĺženia lehoty v</w:t>
      </w:r>
      <w:del w:id="105" w:author="Autor">
        <w:r w:rsidR="0032281B" w:rsidRPr="0032281B">
          <w:delText xml:space="preserve"> </w:delText>
        </w:r>
      </w:del>
      <w:ins w:id="106" w:author="Autor">
        <w:r w:rsidR="00CB524A">
          <w:t> </w:t>
        </w:r>
      </w:ins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14:paraId="7581E994" w14:textId="6B4169BC" w:rsidR="00140068" w:rsidRDefault="00140068" w:rsidP="00140068">
      <w:pPr>
        <w:spacing w:before="240" w:after="240"/>
        <w:ind w:firstLine="360"/>
        <w:jc w:val="both"/>
      </w:pPr>
      <w:r>
        <w:t>RO uvedie presnú adresu a špecifikáciu miesta, kde je možné podať ŽoNFP osobne alebo kam je potrebné doručiť ŽoNFP zasielané poštou</w:t>
      </w:r>
      <w:del w:id="107" w:author="Autor">
        <w:r w:rsidR="00B56CB6">
          <w:delText xml:space="preserve"> alebo kuriérom.</w:delText>
        </w:r>
      </w:del>
      <w:ins w:id="108" w:author="Autor">
        <w:r w:rsidR="00CB524A">
          <w:t>,</w:t>
        </w:r>
        <w:r>
          <w:t xml:space="preserve"> kuriérom</w:t>
        </w:r>
        <w:r w:rsidR="00CB524A">
          <w:t xml:space="preserve"> alebo elektronicky prostredníctvom Ústredného portálu verejnej správy</w:t>
        </w:r>
        <w:r>
          <w:t>.</w:t>
        </w:r>
      </w:ins>
      <w:r>
        <w:t xml:space="preserve"> RO v prípade potreby zadefinuje aj čas, dokedy je možné odovzdať ŽoNFP osobne na podateľni RO v deň uzávierky výzvy. Zároveň RO explicitne zadefinuje povinnosť predloženia ŽoNFP prostredníctvom </w:t>
      </w:r>
      <w:del w:id="109" w:author="Autor">
        <w:r w:rsidR="003A415E">
          <w:delText>ITMS2014</w:delText>
        </w:r>
      </w:del>
      <w:ins w:id="110" w:author="Autor">
        <w:r>
          <w:t>ITMS</w:t>
        </w:r>
        <w:r w:rsidR="005A7CEA">
          <w:t xml:space="preserve"> </w:t>
        </w:r>
        <w:r>
          <w:t>2014</w:t>
        </w:r>
      </w:ins>
      <w:r>
        <w:t>+.</w:t>
      </w:r>
    </w:p>
    <w:p w14:paraId="13EABF44" w14:textId="478238EC" w:rsidR="00140068" w:rsidRDefault="00140068" w:rsidP="00140068">
      <w:pPr>
        <w:spacing w:before="240" w:after="240"/>
        <w:ind w:firstLine="360"/>
        <w:jc w:val="both"/>
      </w:pPr>
      <w:r>
        <w:t xml:space="preserve">Žiadateľ je povinný predložiť ŽoNFP riadne, včas a vo forme určenej RO. RO uvedie v tejto časti presný odkaz na časti príručky pre žiadateľa, ktorá popisuje procesný postup predloženia ŽoNFP, vrátane postupu pri získavaní prístupu do verejnej časti </w:t>
      </w:r>
      <w:del w:id="111" w:author="Autor">
        <w:r w:rsidR="00B56CB6">
          <w:delText>ITMS</w:delText>
        </w:r>
        <w:r w:rsidR="00776B22">
          <w:delText>2014</w:delText>
        </w:r>
      </w:del>
      <w:ins w:id="112" w:author="Autor">
        <w:r>
          <w:t>ITMS</w:t>
        </w:r>
        <w:r w:rsidR="005A7CEA">
          <w:t xml:space="preserve"> </w:t>
        </w:r>
        <w:r>
          <w:t>2014</w:t>
        </w:r>
      </w:ins>
      <w:r>
        <w:t>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359D3E1C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del w:id="113" w:author="Autor">
        <w:r w:rsidR="009F01E2" w:rsidRPr="009F01E2">
          <w:delText>a</w:delText>
        </w:r>
      </w:del>
      <w:ins w:id="114" w:author="Autor">
        <w:r w:rsidR="008025DB">
          <w:t>s</w:t>
        </w:r>
      </w:ins>
      <w:r w:rsidRPr="009F01E2">
        <w:t xml:space="preserve"> RO</w:t>
      </w:r>
      <w:r>
        <w:t xml:space="preserve"> a prípadných plánovaných seminároch pre potenciálnych žiadateľov v</w:t>
      </w:r>
      <w:del w:id="115" w:author="Autor">
        <w:r w:rsidR="00B56CB6">
          <w:delText xml:space="preserve"> </w:delText>
        </w:r>
      </w:del>
      <w:ins w:id="116" w:author="Autor">
        <w:r w:rsidR="00CB524A">
          <w:t> </w:t>
        </w:r>
      </w:ins>
      <w:r>
        <w:t>súvislosti s výzvou.</w:t>
      </w:r>
    </w:p>
    <w:p w14:paraId="4D96B51E" w14:textId="6C647A7B" w:rsidR="00140068" w:rsidRDefault="00B56CB6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del w:id="117" w:author="Autor">
        <w:r>
          <w:tab/>
        </w:r>
      </w:del>
      <w:r w:rsidR="00140068" w:rsidRPr="00142FD9">
        <w:rPr>
          <w:b/>
        </w:rPr>
        <w:t>Ďalšie formálne náležitosti</w:t>
      </w:r>
    </w:p>
    <w:p w14:paraId="29AF111F" w14:textId="77777777" w:rsidR="00140068" w:rsidRDefault="00140068">
      <w:pPr>
        <w:spacing w:before="240" w:after="240" w:line="276" w:lineRule="auto"/>
        <w:ind w:firstLine="360"/>
        <w:jc w:val="both"/>
        <w:pPrChange w:id="118" w:author="Autor">
          <w:pPr>
            <w:spacing w:before="240" w:after="240" w:line="276" w:lineRule="auto"/>
            <w:ind w:firstLine="360"/>
          </w:pPr>
        </w:pPrChange>
      </w:pPr>
      <w:r>
        <w:t>RO v prípade potreby definuje ďalšie formálne náležitostí výzvy v zmysle § 17 ods. 2 zákona č. 292/2014 Z.</w:t>
      </w:r>
      <w:ins w:id="119" w:author="Autor">
        <w:r w:rsidR="001B0A3B">
          <w:t xml:space="preserve"> </w:t>
        </w:r>
      </w:ins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lastRenderedPageBreak/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65BBB75E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 xml:space="preserve">Žiadateľ podľa vyššie uvedeného je oprávnený, ak sú zároveň splnené </w:t>
      </w:r>
      <w:del w:id="123" w:author="Autor">
        <w:r w:rsidR="00B56CB6">
          <w:delText>nasledujúce podmienky:</w:delText>
        </w:r>
      </w:del>
      <w:ins w:id="124" w:author="Autor">
        <w:r>
          <w:t>podmienky</w:t>
        </w:r>
        <w:r w:rsidR="00230F87">
          <w:t xml:space="preserve">, zadefinované </w:t>
        </w:r>
        <w:r w:rsidR="0077089A">
          <w:t xml:space="preserve">na základe </w:t>
        </w:r>
        <w:r w:rsidR="00230F87">
          <w:t>Systém</w:t>
        </w:r>
        <w:r w:rsidR="0077089A">
          <w:t>u</w:t>
        </w:r>
        <w:r w:rsidR="00230F87">
          <w:t xml:space="preserve"> riadenia EŠIF, kapitola 2.4.2, </w:t>
        </w:r>
        <w:r w:rsidR="00DF4F5E">
          <w:t>v</w:t>
        </w:r>
        <w:r w:rsidR="00230F87">
          <w:t xml:space="preserve"> čas</w:t>
        </w:r>
        <w:r w:rsidR="00DF4F5E">
          <w:t>ti</w:t>
        </w:r>
        <w:r w:rsidR="00230F87">
          <w:t xml:space="preserve"> „Oprávnenosť žiadateľa“</w:t>
        </w:r>
        <w:r w:rsidR="00DF4F5E">
          <w:t xml:space="preserve"> tabuľky s uvedenými podmienkami poskytnutia príspevku</w:t>
        </w:r>
        <w:r w:rsidR="00230F87">
          <w:t>.</w:t>
        </w:r>
      </w:ins>
    </w:p>
    <w:p w14:paraId="6D76868F" w14:textId="77777777" w:rsidR="00B56CB6" w:rsidRDefault="00B56CB6" w:rsidP="00D02696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25" w:author="Autor"/>
        </w:rPr>
      </w:pPr>
      <w:del w:id="126" w:author="Autor">
        <w:r>
          <w:delText xml:space="preserve">žiadateľ nie je dlžníkom na daniach, nie je dlžníkom na zdravotnom poistení a sociálnom poistení, </w:delText>
        </w:r>
      </w:del>
    </w:p>
    <w:p w14:paraId="77150DFD" w14:textId="77777777" w:rsidR="00B56CB6" w:rsidRDefault="00B56CB6" w:rsidP="00D02696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27" w:author="Autor"/>
        </w:rPr>
      </w:pPr>
      <w:del w:id="128" w:author="Autor">
        <w:r>
          <w:delText>voči žiadateľovi nie je vedené konkurzné konanie, reštrukturalizačné konanie, nie je v konkurze ani v reštrukturalizácii,</w:delText>
        </w:r>
      </w:del>
    </w:p>
    <w:p w14:paraId="7DC68E6E" w14:textId="77777777" w:rsidR="00B56CB6" w:rsidRPr="00783E8D" w:rsidRDefault="00B56CB6" w:rsidP="00AD43B4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29" w:author="Autor"/>
        </w:rPr>
      </w:pPr>
      <w:del w:id="130" w:author="Autor">
        <w:r>
          <w:delText xml:space="preserve">voči žiadateľovi nie je vedený výkon rozhodnutia </w:delText>
        </w:r>
        <w:r w:rsidR="00AD43B4">
          <w:delText xml:space="preserve">- v rámci tejto podmienky poskytnutia príspevku je RO povinný zabezpečiť, aby v prípade relevantných prípadov </w:delText>
        </w:r>
        <w:r w:rsidR="00AD43B4" w:rsidRPr="00783E8D">
          <w:delText xml:space="preserve">bola overená aj skutočnosť, že projekt nezahŕňa činnosti, ktoré boli súčasťou operácie, v prípade ktorej sa začalo alebo malo začať vymáhacie konanie v súlade s článkom </w:delText>
        </w:r>
        <w:r w:rsidR="00FB31CC" w:rsidRPr="00783E8D">
          <w:delText>7</w:delText>
        </w:r>
        <w:r w:rsidR="00AD43B4" w:rsidRPr="00783E8D">
          <w:delText xml:space="preserve">1 všeobecného nariadenia po premiestnení výrobnej činnosti mimo oblasti programu </w:delText>
        </w:r>
        <w:r w:rsidRPr="00783E8D">
          <w:delText xml:space="preserve">(nerelevantné pre </w:delText>
        </w:r>
        <w:r w:rsidR="00721199" w:rsidRPr="0095109D">
          <w:delText xml:space="preserve">ministerstvá, ostatné ústredné orgány štátnej správy a ostatné štátne rozpočtové organizácie  </w:delText>
        </w:r>
        <w:r w:rsidRPr="00783E8D">
          <w:delText>),</w:delText>
        </w:r>
      </w:del>
    </w:p>
    <w:p w14:paraId="455304FA" w14:textId="77777777" w:rsidR="00B56CB6" w:rsidRPr="00783E8D" w:rsidRDefault="00B56CB6" w:rsidP="002D2D7D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31" w:author="Autor"/>
        </w:rPr>
      </w:pPr>
      <w:del w:id="132" w:author="Autor">
        <w:r w:rsidRPr="00783E8D">
          <w:delText>žiadateľ nie je podnikom v ťažkostiach (</w:delText>
        </w:r>
        <w:r w:rsidR="002D2D7D" w:rsidRPr="00783E8D">
          <w:delText>nie je relevantné pre štátne rozpočtové organizácie. Nie je relevantné pre štátne príspevkové organizácie, obce a nimi zriadené rozpočtové a príspevkové organizácie, ak charakter ich činnosti, ktorú budú vykonávať v súvislosti s projektom, nemá charakter hospodárskej činnosti ako vyplýva z práva EÚ. Poskytovateľ sa môže rozhodnúť, že overenie, či štátna príspevková organizácia, obec alebo nimi zriadená rozpočtová alebo príspevková organizácia je podnikom v ťažkostiach vykoná bez ohľadu na charakter činnosti, ktorú budú tieto subjekty vykonávať v súvislosti s projektom</w:delText>
        </w:r>
        <w:r w:rsidRPr="00783E8D">
          <w:delText>),</w:delText>
        </w:r>
      </w:del>
    </w:p>
    <w:p w14:paraId="1CF2BDC5" w14:textId="77777777" w:rsidR="00B56CB6" w:rsidRPr="00783E8D" w:rsidRDefault="00B56CB6" w:rsidP="00D02696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33" w:author="Autor"/>
        </w:rPr>
      </w:pPr>
      <w:del w:id="134" w:author="Autor">
        <w:r w:rsidRPr="00783E8D">
          <w:delText>voči žiadateľovi sa nenárokuje vrátenie pomoci na základe rozhodnutia Európskej komisie, ktorým bola pomoc označená za neoprávnenú a nezlučiteľnú so spoločným trhom (ak relevantné pre daný typ výzvy a okruh oprávnených žiadateľov),</w:delText>
        </w:r>
      </w:del>
    </w:p>
    <w:p w14:paraId="2766E4F7" w14:textId="77777777" w:rsidR="00B56CB6" w:rsidRPr="00783E8D" w:rsidRDefault="00B56CB6" w:rsidP="00D02696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35" w:author="Autor"/>
        </w:rPr>
      </w:pPr>
      <w:del w:id="136" w:author="Autor">
        <w:r w:rsidRPr="00783E8D">
          <w:delText>žiadateľ je finančne spôsobilý na spolufinancovanie projektu, t.j. preukázateľne zabezpečí spolufinancovanie projektu vo výške určenej vo výzve,</w:delText>
        </w:r>
      </w:del>
    </w:p>
    <w:p w14:paraId="4F7975B9" w14:textId="77777777" w:rsidR="00B56CB6" w:rsidRPr="00783E8D" w:rsidRDefault="00B56CB6" w:rsidP="00B65FDD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37" w:author="Autor"/>
        </w:rPr>
      </w:pPr>
      <w:del w:id="138" w:author="Autor">
        <w:r w:rsidRPr="00783E8D">
          <w:delText>žiadateľ, ktorý je subjektom územnej samosprávy má schválený</w:delText>
        </w:r>
        <w:r w:rsidR="005C6B60" w:rsidRPr="00783E8D">
          <w:delText xml:space="preserve"> program </w:delText>
        </w:r>
      </w:del>
      <w:moveFromRangeStart w:id="139" w:author="Autor" w:name="move495334106"/>
      <w:moveFrom w:id="140" w:author="Autor">
        <w:r w:rsidR="00140068" w:rsidRPr="004131CF">
          <w:rPr>
            <w:rFonts w:ascii="Arial" w:hAnsi="Arial"/>
            <w:sz w:val="20"/>
            <w:rPrChange w:id="141" w:author="Autor">
              <w:rPr/>
            </w:rPrChange>
          </w:rPr>
          <w:t>rozvoja</w:t>
        </w:r>
      </w:moveFrom>
      <w:moveFromRangeEnd w:id="139"/>
      <w:del w:id="142" w:author="Autor">
        <w:r w:rsidRPr="00783E8D">
          <w:delText xml:space="preserve"> a príslušn</w:delText>
        </w:r>
        <w:r w:rsidR="005C6B60" w:rsidRPr="00783E8D">
          <w:delText>ú</w:delText>
        </w:r>
        <w:r w:rsidRPr="00783E8D">
          <w:delText xml:space="preserve"> územnoplánovac</w:delText>
        </w:r>
        <w:r w:rsidR="005C6B60" w:rsidRPr="00783E8D">
          <w:delText>iu</w:delText>
        </w:r>
        <w:r w:rsidRPr="00783E8D">
          <w:delText xml:space="preserve"> dokumentáci</w:delText>
        </w:r>
        <w:r w:rsidR="00945BA2" w:rsidRPr="00783E8D">
          <w:delText>u</w:delText>
        </w:r>
        <w:r w:rsidRPr="00783E8D">
          <w:delText xml:space="preserve"> v súlade s ustanovením § 7 ods. </w:delText>
        </w:r>
        <w:r w:rsidR="005C6B60" w:rsidRPr="00783E8D">
          <w:delText>6</w:delText>
        </w:r>
        <w:r w:rsidRPr="00783E8D">
          <w:delText xml:space="preserve"> a § 8 ods. </w:delText>
        </w:r>
        <w:r w:rsidR="005C6B60" w:rsidRPr="00783E8D">
          <w:delText>6</w:delText>
        </w:r>
        <w:r w:rsidR="00B65FDD" w:rsidRPr="00783E8D">
          <w:delText>/ § 8a ods. 4</w:delText>
        </w:r>
        <w:r w:rsidRPr="00783E8D">
          <w:delText xml:space="preserve"> zákona o podpore regionálneho rozvoja,</w:delText>
        </w:r>
      </w:del>
    </w:p>
    <w:p w14:paraId="01A61613" w14:textId="77777777" w:rsidR="00B56CB6" w:rsidRDefault="00891F74" w:rsidP="00D02696">
      <w:pPr>
        <w:pStyle w:val="Odsekzoznamu"/>
        <w:numPr>
          <w:ilvl w:val="0"/>
          <w:numId w:val="2"/>
        </w:numPr>
        <w:spacing w:before="240" w:after="240" w:line="276" w:lineRule="auto"/>
        <w:jc w:val="both"/>
        <w:rPr>
          <w:del w:id="143" w:author="Autor"/>
          <w:lang w:eastAsia="en-US"/>
        </w:rPr>
      </w:pPr>
      <w:del w:id="144" w:author="Autor">
        <w:r w:rsidRPr="00783E8D">
          <w:delText xml:space="preserve">žiadateľ ani jeho </w:delText>
        </w:r>
        <w:r w:rsidR="00B56CB6" w:rsidRPr="00783E8D">
          <w:delText>štatutárny</w:delText>
        </w:r>
        <w:r w:rsidR="00B56CB6" w:rsidRPr="00783E8D">
          <w:rPr>
            <w:lang w:eastAsia="en-US"/>
          </w:rPr>
          <w:delText xml:space="preserve"> orgán</w:delText>
        </w:r>
        <w:r w:rsidRPr="00783E8D">
          <w:rPr>
            <w:lang w:eastAsia="en-US"/>
          </w:rPr>
          <w:delText>, ani žiadny člen štatutárneho orgánu, ani</w:delText>
        </w:r>
        <w:r>
          <w:rPr>
            <w:lang w:eastAsia="en-US"/>
          </w:rPr>
          <w:delText xml:space="preserve"> prokuri</w:delText>
        </w:r>
        <w:r w:rsidR="00FF1F5E">
          <w:rPr>
            <w:lang w:eastAsia="en-US"/>
          </w:rPr>
          <w:delText>s</w:delText>
        </w:r>
        <w:r>
          <w:rPr>
            <w:lang w:eastAsia="en-US"/>
          </w:rPr>
          <w:delText>ta/i, ani osoba splnomocnená zastupovať žiadateľa v konaní o ŽoNFP</w:delText>
        </w:r>
        <w:r w:rsidR="00B56CB6">
          <w:rPr>
            <w:lang w:eastAsia="en-US"/>
          </w:rPr>
          <w:delText xml:space="preserve"> nebol</w:delText>
        </w:r>
        <w:r>
          <w:rPr>
            <w:lang w:eastAsia="en-US"/>
          </w:rPr>
          <w:delText>i</w:delText>
        </w:r>
        <w:r w:rsidR="00B56CB6">
          <w:rPr>
            <w:lang w:eastAsia="en-US"/>
          </w:rPr>
          <w:delText xml:space="preserve"> právoplatne odsúdený za niektorý z nasledujúcich trestných činov:</w:delText>
        </w:r>
      </w:del>
    </w:p>
    <w:p w14:paraId="5BA97E8A" w14:textId="77777777" w:rsidR="00B56CB6" w:rsidRDefault="00B56CB6" w:rsidP="00142FD9">
      <w:pPr>
        <w:pStyle w:val="Odsekzoznamu"/>
        <w:numPr>
          <w:ilvl w:val="0"/>
          <w:numId w:val="4"/>
        </w:numPr>
        <w:spacing w:before="240" w:after="240"/>
        <w:jc w:val="both"/>
        <w:rPr>
          <w:del w:id="145" w:author="Autor"/>
          <w:lang w:eastAsia="en-US"/>
        </w:rPr>
      </w:pPr>
      <w:del w:id="146" w:author="Autor">
        <w:r>
          <w:rPr>
            <w:lang w:eastAsia="en-US"/>
          </w:rPr>
          <w:delText>trestný čin poškodzovania finančných záujmov ES (§261-§263 Trestného zákona)</w:delText>
        </w:r>
      </w:del>
    </w:p>
    <w:p w14:paraId="10685159" w14:textId="77777777" w:rsidR="00B56CB6" w:rsidRDefault="00B56CB6" w:rsidP="00142FD9">
      <w:pPr>
        <w:pStyle w:val="Odsekzoznamu"/>
        <w:numPr>
          <w:ilvl w:val="0"/>
          <w:numId w:val="4"/>
        </w:numPr>
        <w:spacing w:before="240" w:after="240"/>
        <w:jc w:val="both"/>
        <w:rPr>
          <w:del w:id="147" w:author="Autor"/>
          <w:lang w:eastAsia="en-US"/>
        </w:rPr>
      </w:pPr>
      <w:del w:id="148" w:author="Autor">
        <w:r>
          <w:rPr>
            <w:lang w:eastAsia="en-US"/>
          </w:rPr>
          <w:delText>niektorý z trestných činov korupcie (§328 - § 336 Trestného zákona)</w:delText>
        </w:r>
      </w:del>
    </w:p>
    <w:p w14:paraId="0D0580C7" w14:textId="77777777" w:rsidR="00B26B3E" w:rsidRDefault="00B26B3E" w:rsidP="00142FD9">
      <w:pPr>
        <w:pStyle w:val="Odsekzoznamu"/>
        <w:numPr>
          <w:ilvl w:val="0"/>
          <w:numId w:val="4"/>
        </w:numPr>
        <w:spacing w:before="240" w:after="240"/>
        <w:jc w:val="both"/>
        <w:rPr>
          <w:del w:id="149" w:author="Autor"/>
          <w:lang w:eastAsia="en-US"/>
        </w:rPr>
      </w:pPr>
      <w:del w:id="150" w:author="Autor">
        <w:r>
          <w:rPr>
            <w:lang w:eastAsia="en-US"/>
          </w:rPr>
          <w:delText>trestný čin legalizácie príjmu z trestnej činnosti (§ 233</w:delText>
        </w:r>
        <w:r w:rsidR="002F7AA6">
          <w:rPr>
            <w:lang w:eastAsia="en-US"/>
          </w:rPr>
          <w:delText xml:space="preserve"> - § 234</w:delText>
        </w:r>
        <w:r>
          <w:rPr>
            <w:lang w:eastAsia="en-US"/>
          </w:rPr>
          <w:delText xml:space="preserve"> Trestného zákona)</w:delText>
        </w:r>
      </w:del>
    </w:p>
    <w:p w14:paraId="272A03AC" w14:textId="77777777" w:rsidR="00B56CB6" w:rsidRDefault="00B56CB6" w:rsidP="00142FD9">
      <w:pPr>
        <w:pStyle w:val="Odsekzoznamu"/>
        <w:numPr>
          <w:ilvl w:val="0"/>
          <w:numId w:val="4"/>
        </w:numPr>
        <w:spacing w:before="240" w:after="240"/>
        <w:jc w:val="both"/>
        <w:rPr>
          <w:del w:id="151" w:author="Autor"/>
          <w:lang w:eastAsia="en-US"/>
        </w:rPr>
      </w:pPr>
      <w:del w:id="152" w:author="Autor">
        <w:r>
          <w:rPr>
            <w:lang w:eastAsia="en-US"/>
          </w:rPr>
          <w:delText>trestný čin založenia, zosnovania a podporovania zločineckej skupiny (§</w:delText>
        </w:r>
        <w:r w:rsidR="002F7AA6">
          <w:rPr>
            <w:lang w:eastAsia="en-US"/>
          </w:rPr>
          <w:delText>296</w:delText>
        </w:r>
        <w:r>
          <w:rPr>
            <w:lang w:eastAsia="en-US"/>
          </w:rPr>
          <w:delText xml:space="preserve"> Trestného zákona)</w:delText>
        </w:r>
      </w:del>
    </w:p>
    <w:p w14:paraId="11DBABDD" w14:textId="77777777" w:rsidR="00D02696" w:rsidRDefault="00B56CB6" w:rsidP="00D02696">
      <w:pPr>
        <w:pStyle w:val="Odsekzoznamu"/>
        <w:numPr>
          <w:ilvl w:val="0"/>
          <w:numId w:val="4"/>
        </w:numPr>
        <w:spacing w:before="240" w:after="240"/>
        <w:jc w:val="both"/>
        <w:rPr>
          <w:del w:id="153" w:author="Autor"/>
          <w:lang w:eastAsia="en-US"/>
        </w:rPr>
      </w:pPr>
      <w:del w:id="154" w:author="Autor">
        <w:r>
          <w:rPr>
            <w:lang w:eastAsia="en-US"/>
          </w:rPr>
          <w:delText>machinácie pri verejnom obstarávaní a verejnej dražbe</w:delText>
        </w:r>
        <w:r w:rsidR="001B038D">
          <w:rPr>
            <w:lang w:eastAsia="en-US"/>
          </w:rPr>
          <w:delText xml:space="preserve"> (§ 266 až § 268 Trestného zákona)</w:delText>
        </w:r>
        <w:r w:rsidR="00D02696">
          <w:rPr>
            <w:lang w:eastAsia="en-US"/>
          </w:rPr>
          <w:delText>.</w:delText>
        </w:r>
      </w:del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0F877AC6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del w:id="155" w:author="Autor">
        <w:r w:rsidR="00B56CB6">
          <w:delText xml:space="preserve"> </w:delText>
        </w:r>
      </w:del>
      <w:r w:rsidRPr="004A5784">
        <w:t xml:space="preserve">V rámci skupiny podmienok poskytnutia príspevku týkajúcej sa oprávnenosti aktivít je potrebné definovať aj podmienku, že žiadateľ neukončil fyzickú realizácia všetkých oprávnených aktivít </w:t>
      </w:r>
      <w:del w:id="156" w:author="Autor">
        <w:r w:rsidR="004A5784" w:rsidRPr="004A5784">
          <w:delText xml:space="preserve">  </w:delText>
        </w:r>
      </w:del>
      <w:r w:rsidRPr="004A5784">
        <w:t>pred predložením ŽoNFP</w:t>
      </w:r>
      <w:r>
        <w:t>.</w:t>
      </w:r>
    </w:p>
    <w:p w14:paraId="02F30C9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výdavkov realizácie projektu</w:t>
      </w:r>
    </w:p>
    <w:p w14:paraId="4135DC5C" w14:textId="77777777" w:rsidR="00140068" w:rsidRDefault="00140068" w:rsidP="00140068">
      <w:pPr>
        <w:spacing w:before="240" w:after="240"/>
        <w:ind w:firstLine="360"/>
        <w:jc w:val="both"/>
      </w:pPr>
      <w:r>
        <w:t>RO uvedie v tejto časti buď priamo informácie o podmienkach oprávnenosti výdavkov, ktoré môže žiadateľ zahrnúť medzi oprávnené výdavky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uvedie priamo v texte výzvy alebo presným odkazom na osobitný dokument kritériá pre výber projektov schválené monitorovacím výborom. </w:t>
      </w:r>
    </w:p>
    <w:p w14:paraId="37B486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lastRenderedPageBreak/>
        <w:t>Spôsob financovania</w:t>
      </w:r>
    </w:p>
    <w:p w14:paraId="239D9A2B" w14:textId="5B7DB932" w:rsidR="00140068" w:rsidRDefault="00140068" w:rsidP="00140068">
      <w:pPr>
        <w:spacing w:before="240" w:after="240"/>
        <w:ind w:firstLine="360"/>
        <w:jc w:val="both"/>
      </w:pPr>
      <w:r w:rsidRPr="003A415E">
        <w:t xml:space="preserve">RO v tejto časti určí spôsob financovania v závislosti od charakteru </w:t>
      </w:r>
      <w:ins w:id="157" w:author="Autor">
        <w:r w:rsidR="002709CA">
          <w:t>žiadateľa/</w:t>
        </w:r>
      </w:ins>
      <w:r w:rsidRPr="003A415E">
        <w:t>prijímateľa a pravidiel platného Systému finančného riadenia</w:t>
      </w:r>
      <w:del w:id="158" w:author="Autor">
        <w:r w:rsidR="003A415E" w:rsidRPr="003A415E">
          <w:delText xml:space="preserve"> (systém zálohových platieb, systém predfinancovania, systém refundácie (prípadne ich kombinácia, ak relevantné), systém refundácie Programov Interreg V-A SK – CZ, Interreg V-A SK – AT a Interreg V-A SK – HU, Systém finančných tokov pri implementácii finančných nástrojov, Systém finančných tokov pri implementácii globálnych grantov)</w:delText>
        </w:r>
        <w:r w:rsidR="003A415E">
          <w:delText>.</w:delText>
        </w:r>
      </w:del>
      <w:ins w:id="159" w:author="Autor">
        <w:r>
          <w:t>.</w:t>
        </w:r>
      </w:ins>
      <w:r>
        <w:t xml:space="preserve"> Zároveň RO určí formu finančného príspevku: nenávratný finančný príspevok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77777777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  <w:pPrChange w:id="160" w:author="Autor">
          <w:pPr>
            <w:pStyle w:val="Odsekzoznamu"/>
            <w:numPr>
              <w:ilvl w:val="2"/>
              <w:numId w:val="1"/>
            </w:numPr>
            <w:spacing w:before="240" w:after="240" w:line="276" w:lineRule="auto"/>
            <w:ind w:left="1224" w:hanging="504"/>
          </w:pPr>
        </w:pPrChange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77777777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ins w:id="161" w:author="Autor">
        <w:r w:rsidR="004A4EF8">
          <w:t xml:space="preserve">pomoci </w:t>
        </w:r>
      </w:ins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informáciu:</w:t>
      </w:r>
    </w:p>
    <w:p w14:paraId="67872C87" w14:textId="36AA867B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del w:id="162" w:author="Autor">
        <w:r w:rsidR="00B56CB6">
          <w:rPr>
            <w:i/>
          </w:rPr>
          <w:delText xml:space="preserve"> </w:delText>
        </w:r>
      </w:del>
      <w:ins w:id="163" w:author="Autor">
        <w:r w:rsidR="00F4207C">
          <w:rPr>
            <w:i/>
          </w:rPr>
          <w:t> </w:t>
        </w:r>
      </w:ins>
      <w:r>
        <w:rPr>
          <w:i/>
        </w:rPr>
        <w:t>prípade, ak v rámci jeho projektu dôjde k poskytnutiu, tzv. nepriamej štátnej pomoci alebo k</w:t>
      </w:r>
      <w:del w:id="164" w:author="Autor">
        <w:r w:rsidR="00B56CB6">
          <w:rPr>
            <w:i/>
          </w:rPr>
          <w:delText xml:space="preserve"> </w:delText>
        </w:r>
      </w:del>
      <w:ins w:id="165" w:author="Autor">
        <w:r w:rsidR="00F4207C">
          <w:rPr>
            <w:i/>
          </w:rPr>
          <w:t> </w:t>
        </w:r>
      </w:ins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del w:id="166" w:author="Autor">
        <w:r w:rsidR="00776B22" w:rsidRPr="00776B22">
          <w:rPr>
            <w:i/>
          </w:rPr>
          <w:delText xml:space="preserve"> </w:delText>
        </w:r>
      </w:del>
      <w:ins w:id="167" w:author="Autor">
        <w:r w:rsidR="004A4EF8">
          <w:rPr>
            <w:i/>
          </w:rPr>
          <w:t> </w:t>
        </w:r>
      </w:ins>
      <w:r w:rsidRPr="00776B22">
        <w:rPr>
          <w:i/>
        </w:rPr>
        <w:t>podnikanie alebo v súvislosti s ním poskytovateľ priamo alebo nepriamo z</w:t>
      </w:r>
      <w:del w:id="168" w:author="Autor">
        <w:r w:rsidR="00776B22" w:rsidRPr="00776B22">
          <w:rPr>
            <w:i/>
          </w:rPr>
          <w:delText xml:space="preserve"> </w:delText>
        </w:r>
      </w:del>
      <w:ins w:id="169" w:author="Autor">
        <w:r w:rsidR="00F4207C">
          <w:rPr>
            <w:i/>
          </w:rPr>
          <w:t> </w:t>
        </w:r>
      </w:ins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6BC3BD0B" w:rsidR="00140068" w:rsidRDefault="00140068" w:rsidP="00140068">
      <w:pPr>
        <w:spacing w:before="240" w:after="240"/>
        <w:ind w:firstLine="360"/>
        <w:jc w:val="both"/>
      </w:pPr>
      <w:r>
        <w:t>V prípade, ak RO požaduje ako podmienku poskytnutia príspevku, aby žiadateľ mal v čase predloženia ŽoNFP zrealizované verejné obstarávanie</w:t>
      </w:r>
      <w:ins w:id="170" w:author="Autor">
        <w:r w:rsidR="00C6530E">
          <w:t xml:space="preserve"> na hlavné aktivity projektu</w:t>
        </w:r>
      </w:ins>
      <w:r>
        <w:t>, uvedie dané podmienky vo</w:t>
      </w:r>
      <w:del w:id="171" w:author="Autor">
        <w:r w:rsidR="00B56CB6">
          <w:delText xml:space="preserve"> </w:delText>
        </w:r>
      </w:del>
      <w:ins w:id="172" w:author="Autor">
        <w:r w:rsidR="00F4207C">
          <w:t> </w:t>
        </w:r>
      </w:ins>
      <w:r>
        <w:t xml:space="preserve">výzve. V tomto prípade je súčasťou aj informácia, že </w:t>
      </w:r>
      <w:del w:id="173" w:author="Autor">
        <w:r w:rsidR="00B56CB6">
          <w:delText>v schvaľovacom procese</w:delText>
        </w:r>
      </w:del>
      <w:ins w:id="174" w:author="Autor">
        <w:r w:rsidR="00C6530E">
          <w:t xml:space="preserve">po ukončení </w:t>
        </w:r>
        <w:r>
          <w:t>schvaľovac</w:t>
        </w:r>
        <w:r w:rsidR="00C6530E">
          <w:t>ieho</w:t>
        </w:r>
        <w:r>
          <w:t xml:space="preserve"> proces</w:t>
        </w:r>
        <w:r w:rsidR="00C6530E">
          <w:t>u</w:t>
        </w:r>
      </w:ins>
      <w:r>
        <w:t xml:space="preserve"> ŽoNFP </w:t>
      </w:r>
      <w:ins w:id="175" w:author="Autor">
        <w:r w:rsidR="00C6530E">
          <w:t xml:space="preserve">a súčasne pred uzatvorením zluvy o NFP </w:t>
        </w:r>
      </w:ins>
      <w:r>
        <w:t xml:space="preserve">bude vykonaná aj kontrola VO, </w:t>
      </w:r>
      <w:del w:id="176" w:author="Autor">
        <w:r w:rsidR="00B56CB6">
          <w:delText>pričom kladný výsledok tejto</w:delText>
        </w:r>
      </w:del>
      <w:ins w:id="177" w:author="Autor">
        <w:r w:rsidR="00C6530E">
          <w:t>na základe</w:t>
        </w:r>
        <w:r>
          <w:t xml:space="preserve"> výsledk</w:t>
        </w:r>
        <w:r w:rsidR="00C6530E">
          <w:t>u</w:t>
        </w:r>
      </w:ins>
      <w:r>
        <w:t xml:space="preserve"> kontroly </w:t>
      </w:r>
      <w:del w:id="178" w:author="Autor">
        <w:r w:rsidR="00B56CB6">
          <w:delText>bude podmienkou schválenia ŽoNFP</w:delText>
        </w:r>
      </w:del>
      <w:ins w:id="179" w:author="Autor">
        <w:r w:rsidR="00C6530E">
          <w:t>VO následne RO pristúpi k uzatvoreniu, resp. neuzatvoreniu zmluvy o NFP</w:t>
        </w:r>
      </w:ins>
      <w:r>
        <w:t xml:space="preserve">. </w:t>
      </w:r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4F384FCC" w:rsidR="00140068" w:rsidRDefault="00140068" w:rsidP="00140068">
      <w:pPr>
        <w:spacing w:before="240" w:after="240"/>
        <w:ind w:firstLine="360"/>
        <w:jc w:val="both"/>
      </w:pPr>
      <w:r>
        <w:lastRenderedPageBreak/>
        <w:t>RO stanoví</w:t>
      </w:r>
      <w:ins w:id="180" w:author="Autor">
        <w:r>
          <w:t xml:space="preserve"> </w:t>
        </w:r>
        <w:r w:rsidR="008025DB">
          <w:t>a podrobnejšie upraví</w:t>
        </w:r>
      </w:ins>
      <w:r w:rsidR="008025DB">
        <w:t xml:space="preserve"> </w:t>
      </w:r>
      <w:r>
        <w:t>ako podmienku poskytnutia príspevku preukázanie, že žiadateľ neporušil zákaz nelegálnej práce a nelegálneho zamestnávania</w:t>
      </w:r>
      <w:del w:id="181" w:author="Autor">
        <w:r w:rsidR="00B56CB6">
          <w:delText xml:space="preserve"> za obdobie 5 rokov predchádzajúcich podaniu ŽoNFP.</w:delText>
        </w:r>
      </w:del>
      <w:ins w:id="182" w:author="Autor">
        <w:r>
          <w:t>.</w:t>
        </w:r>
      </w:ins>
      <w:r>
        <w:t xml:space="preserve"> </w:t>
      </w:r>
    </w:p>
    <w:p w14:paraId="06080A1B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13D88B1D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 xml:space="preserve">Ak z dôvodov špecifík OP RO určí vo vzťahu k schváleniu ŽoNFP ďalšie podmienky poskytnutia príspevku, ktoré nie je </w:t>
      </w:r>
      <w:del w:id="183" w:author="Autor">
        <w:r w:rsidR="00B56CB6">
          <w:delText xml:space="preserve"> </w:delText>
        </w:r>
      </w:del>
      <w:r>
        <w:t>možné zaradiť medzi skupiny podmienok poskytnutia príspevku uvedené v rámci častí 2.1 až 2.10 vzoru výzvy</w:t>
      </w:r>
      <w:del w:id="184" w:author="Autor">
        <w:r w:rsidR="008A2377">
          <w:delText xml:space="preserve"> </w:delText>
        </w:r>
      </w:del>
      <w:r>
        <w:t xml:space="preserve">, RO jednoznačne a jasne zadefinuje tieto podmienky v časti ,,ďalšie podmienky poskytnutia </w:t>
      </w:r>
      <w:del w:id="185" w:author="Autor">
        <w:r w:rsidR="00B56CB6">
          <w:delText>pomoci</w:delText>
        </w:r>
      </w:del>
      <w:ins w:id="186" w:author="Autor">
        <w:r w:rsidR="004F6CE4">
          <w:t>príspevku</w:t>
        </w:r>
      </w:ins>
      <w:r>
        <w:t>“. V prípade neaplikácie tejto skupiny podmienok poskytnutia príspevku</w:t>
      </w:r>
      <w:ins w:id="187" w:author="Autor">
        <w:r w:rsidR="00753E12">
          <w:t>,</w:t>
        </w:r>
      </w:ins>
      <w:r>
        <w:t xml:space="preserve"> RO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755D877D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NFP. V rovnakej časti uvedie RO súbor podmienok týkajúcich sa osobitných povolení, ktoré sú nevyhnutnou podmienkou na realizáciu projektu (najmä stavebné povolenie, preukázanie akreditácie od stanoveného subjektu, povolenie na</w:t>
      </w:r>
      <w:del w:id="188" w:author="Autor">
        <w:r w:rsidR="00B56CB6">
          <w:delText xml:space="preserve"> </w:delText>
        </w:r>
      </w:del>
      <w:ins w:id="189" w:author="Autor">
        <w:r w:rsidR="00753E12">
          <w:t> </w:t>
        </w:r>
      </w:ins>
      <w:r>
        <w:t>vykonávanie určitej špecifickej činnosti a pod.). RO je oprávnený v rámci tejto skupiny podmienok poskytnutia príspevku zadefinovať aj obmedzenia/špecifické podmienky týkajúce sa záložného práva na majetok, ktorý má byť nadobudnutý a/alebo zhodnotený z prostriedkov NFP alebo jeho časti.</w:t>
      </w:r>
    </w:p>
    <w:p w14:paraId="3272E98E" w14:textId="2023A9D8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del w:id="190" w:author="Autor">
        <w:r w:rsidR="00B56CB6">
          <w:rPr>
            <w:i/>
            <w:u w:val="single"/>
          </w:rPr>
          <w:delText xml:space="preserve"> </w:delText>
        </w:r>
      </w:del>
      <w:ins w:id="191" w:author="Autor">
        <w:r w:rsidR="00753E12">
          <w:rPr>
            <w:i/>
            <w:u w:val="single"/>
          </w:rPr>
          <w:t> </w:t>
        </w:r>
      </w:ins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77777777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lastRenderedPageBreak/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ins w:id="192" w:author="Autor">
        <w:r w:rsidR="00E65EAF">
          <w:rPr>
            <w:bCs/>
            <w:iCs/>
          </w:rPr>
          <w:t>Zoznam merateľných ukazovateľov je prílohou výzvy.</w:t>
        </w:r>
      </w:ins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4131CF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  <w:rPrChange w:id="193" w:author="Autor">
            <w:rPr>
              <w:i/>
              <w:color w:val="1F497D"/>
              <w:u w:val="single"/>
            </w:rPr>
          </w:rPrChange>
        </w:rPr>
      </w:pPr>
      <w:r w:rsidRPr="004131CF">
        <w:rPr>
          <w:i/>
          <w:u w:val="single"/>
          <w:rPrChange w:id="194" w:author="Autor">
            <w:rPr>
              <w:i/>
              <w:color w:val="1F497D"/>
              <w:u w:val="single"/>
            </w:rPr>
          </w:rPrChange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podmienky, ktoré vyplývajú zo špecifík OP a nie sú zaradené v rámci ostatných kategórií podmienok poskytnutia príspevku.</w:t>
      </w:r>
    </w:p>
    <w:p w14:paraId="61220884" w14:textId="13377872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del w:id="195" w:author="Autor">
        <w:r w:rsidR="00E25F33">
          <w:rPr>
            <w:b/>
            <w:sz w:val="28"/>
            <w:szCs w:val="28"/>
          </w:rPr>
          <w:delText xml:space="preserve"> </w:delText>
        </w:r>
      </w:del>
      <w:ins w:id="196" w:author="Autor">
        <w:r w:rsidR="00753E12">
          <w:rPr>
            <w:b/>
            <w:sz w:val="28"/>
            <w:szCs w:val="28"/>
          </w:rPr>
          <w:t> </w:t>
        </w:r>
      </w:ins>
      <w:r>
        <w:rPr>
          <w:b/>
          <w:sz w:val="28"/>
          <w:szCs w:val="28"/>
        </w:rPr>
        <w:t>výzve</w:t>
      </w:r>
    </w:p>
    <w:p w14:paraId="71ADA7D6" w14:textId="52147100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ins w:id="197" w:author="Autor">
        <w:r w:rsidR="00CF1979">
          <w:t xml:space="preserve">Systému riadenia EŠIF </w:t>
        </w:r>
      </w:ins>
      <w:r>
        <w:t>(ak relevantné), informácie o plánovanom využití zásobníka projektov (§ 21 zákona č. 292/2014 Z.</w:t>
      </w:r>
      <w:ins w:id="198" w:author="Autor">
        <w:r w:rsidR="00465D91">
          <w:t xml:space="preserve"> </w:t>
        </w:r>
      </w:ins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ins w:id="199" w:author="Autor">
        <w:r w:rsidR="00465D91">
          <w:t xml:space="preserve"> </w:t>
        </w:r>
      </w:ins>
      <w:r>
        <w:t xml:space="preserve">z.). V prípade výzvy, ktorá je vyhlasovaná v nadväznosti na výzvu na predkladanie projektových zámerov RO v tejto časti definuje aj rozsah údajov, ktoré nie je možné v porovnaní s posudzovaným projektovým zámerom zmeniť, resp. prípustnú toleranciu zmien (v súlade s kapitolou 3.2.2.2 ods. </w:t>
      </w:r>
      <w:del w:id="200" w:author="Autor">
        <w:r w:rsidR="00E25F33">
          <w:delText>5</w:delText>
        </w:r>
      </w:del>
      <w:ins w:id="201" w:author="Autor">
        <w:r w:rsidR="00465D91">
          <w:t>2</w:t>
        </w:r>
      </w:ins>
      <w:r>
        <w:t xml:space="preserve"> Systému riadenia EŠIF).</w:t>
      </w:r>
    </w:p>
    <w:p w14:paraId="2E0CAE8F" w14:textId="77777777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ins w:id="202" w:author="Autor"/>
          <w:b/>
          <w:sz w:val="28"/>
          <w:szCs w:val="28"/>
        </w:rPr>
      </w:pPr>
      <w:ins w:id="203" w:author="Autor">
        <w:r>
          <w:rPr>
            <w:b/>
            <w:sz w:val="28"/>
            <w:szCs w:val="28"/>
          </w:rPr>
          <w:t>Identifikácia synergických a komplementárnych účinkov</w:t>
        </w:r>
      </w:ins>
    </w:p>
    <w:p w14:paraId="37917A7E" w14:textId="77777777" w:rsidR="001A6DE2" w:rsidRDefault="001A6DE2" w:rsidP="001A6DE2">
      <w:pPr>
        <w:spacing w:before="240" w:after="240"/>
        <w:ind w:firstLine="426"/>
        <w:jc w:val="both"/>
        <w:rPr>
          <w:ins w:id="204" w:author="Autor"/>
        </w:rPr>
      </w:pPr>
      <w:ins w:id="205" w:author="Autor">
        <w:r>
          <w:t>RO v rámci tejto časti uvedie informácie o synergických a komplementárnych účinkoch vo vzťahu k relevantným výzvam EŠIF a iným nástrojom podpory SR a EÚ a to v rozsahu nasledujúcich informácií:</w:t>
        </w:r>
      </w:ins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  <w:rPr>
          <w:ins w:id="206" w:author="Autor"/>
        </w:rPr>
      </w:pPr>
      <w:ins w:id="207" w:author="Autor">
        <w:r>
          <w:t>identifikačné údaje príslušných OP a iných programov;</w:t>
        </w:r>
      </w:ins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  <w:rPr>
          <w:ins w:id="208" w:author="Autor"/>
        </w:rPr>
      </w:pPr>
      <w:ins w:id="209" w:author="Autor">
        <w:r>
          <w:t>odkaz na webové sídlo s bližšími informáciami o synergickej výzve, resp. odkaz na vyhlásenú výzvu;</w:t>
        </w:r>
      </w:ins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  <w:rPr>
          <w:ins w:id="210" w:author="Autor"/>
        </w:rPr>
      </w:pPr>
      <w:ins w:id="211" w:author="Autor">
        <w:r>
          <w:t xml:space="preserve">informácia o </w:t>
        </w:r>
        <w:r w:rsidRPr="007F1D0E">
          <w:t>časov</w:t>
        </w:r>
        <w:r>
          <w:t>om</w:t>
        </w:r>
        <w:r w:rsidRPr="00EA59CC">
          <w:t xml:space="preserve"> zosúladen</w:t>
        </w:r>
        <w:r>
          <w:t>í</w:t>
        </w:r>
        <w:r w:rsidRPr="00EA59CC">
          <w:t xml:space="preserve"> </w:t>
        </w:r>
        <w:r w:rsidR="002E1924">
          <w:t xml:space="preserve">termínov </w:t>
        </w:r>
        <w:r w:rsidRPr="00EA59CC">
          <w:t>vyhlásenia výziev</w:t>
        </w:r>
        <w:r>
          <w:t>;</w:t>
        </w:r>
      </w:ins>
    </w:p>
    <w:p w14:paraId="72534260" w14:textId="77777777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  <w:rPr>
          <w:ins w:id="212" w:author="Autor"/>
        </w:rPr>
      </w:pPr>
      <w:ins w:id="213" w:author="Autor">
        <w:r>
          <w:t xml:space="preserve">informácia o oblastiach, v rámci ktorých dochádza k synergii či komplementárnym účinkom (napr. </w:t>
        </w:r>
        <w:r w:rsidRPr="007F1D0E">
          <w:t xml:space="preserve">synergia </w:t>
        </w:r>
        <w:r w:rsidRPr="00EA59CC">
          <w:t>aktivít výziev</w:t>
        </w:r>
        <w:r>
          <w:t xml:space="preserve">, resp. oblastí podpory; </w:t>
        </w:r>
        <w:r w:rsidRPr="007F1D0E">
          <w:t>s</w:t>
        </w:r>
        <w:r w:rsidRPr="00EA59CC">
          <w:t>ynergia oprávnenosti žiadateľov</w:t>
        </w:r>
        <w:r>
          <w:t xml:space="preserve">; </w:t>
        </w:r>
        <w:r w:rsidRPr="007F1D0E">
          <w:t xml:space="preserve">synergia </w:t>
        </w:r>
        <w:r w:rsidRPr="00EA59CC">
          <w:t>podmienok poskytnutia príspevku</w:t>
        </w:r>
        <w:r>
          <w:t xml:space="preserve">; </w:t>
        </w:r>
        <w:r w:rsidRPr="00EA59CC">
          <w:t>iná oblasť</w:t>
        </w:r>
        <w:r>
          <w:t>).</w:t>
        </w:r>
      </w:ins>
    </w:p>
    <w:p w14:paraId="7F264120" w14:textId="77777777" w:rsidR="00DF4F5E" w:rsidRPr="001905C8" w:rsidRDefault="00DF4F5E" w:rsidP="001905C8">
      <w:pPr>
        <w:spacing w:after="240"/>
        <w:ind w:firstLine="426"/>
        <w:jc w:val="both"/>
        <w:rPr>
          <w:ins w:id="214" w:author="Autor"/>
        </w:rPr>
      </w:pPr>
      <w:ins w:id="215" w:author="Autor">
        <w:r>
          <w:lastRenderedPageBreak/>
          <w:t>V prípade, ak vo vzťahu k relevantným výzvam EŠIF a iným nástrojom podpory SR a EÚ neboli vo výzve identifikované synergické a komplementárne účinky, RO uvedie: „</w:t>
        </w:r>
        <w:r w:rsidRPr="001905C8">
          <w:rPr>
            <w:i/>
          </w:rPr>
          <w:t>Výzva nemá synergické a komplementárne účinky vo vzťahu k relevantným výzvam EŠIF a iným nástrojom podpory SR a EÚ.</w:t>
        </w:r>
        <w:r>
          <w:rPr>
            <w:i/>
          </w:rPr>
          <w:t>“</w:t>
        </w:r>
      </w:ins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2D489BA6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del w:id="216" w:author="Autor">
        <w:r w:rsidR="007F30EC">
          <w:rPr>
            <w:rFonts w:eastAsia="Calibri"/>
            <w:szCs w:val="22"/>
            <w:lang w:eastAsia="en-US"/>
          </w:rPr>
          <w:delText xml:space="preserve"> </w:delText>
        </w:r>
      </w:del>
      <w:ins w:id="217" w:author="Autor">
        <w:r w:rsidR="00753E12">
          <w:rPr>
            <w:rFonts w:eastAsia="Calibri"/>
            <w:szCs w:val="22"/>
            <w:lang w:eastAsia="en-US"/>
          </w:rPr>
          <w:t> </w:t>
        </w:r>
      </w:ins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del w:id="218" w:author="Autor">
        <w:r w:rsidR="007F30EC" w:rsidRPr="00C80FF8">
          <w:rPr>
            <w:rFonts w:eastAsia="Calibri"/>
            <w:szCs w:val="22"/>
            <w:lang w:eastAsia="en-US"/>
          </w:rPr>
          <w:delText xml:space="preserve"> </w:delText>
        </w:r>
      </w:del>
      <w:ins w:id="219" w:author="Autor">
        <w:r w:rsidR="00753E12">
          <w:rPr>
            <w:rFonts w:eastAsia="Calibri"/>
            <w:szCs w:val="22"/>
            <w:lang w:eastAsia="en-US"/>
          </w:rPr>
          <w:t> </w:t>
        </w:r>
      </w:ins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ins w:id="220" w:author="Autor">
        <w:r w:rsidR="00465D91">
          <w:rPr>
            <w:rFonts w:eastAsia="Calibri"/>
            <w:szCs w:val="22"/>
            <w:lang w:eastAsia="en-US"/>
          </w:rPr>
          <w:t xml:space="preserve"> </w:t>
        </w:r>
      </w:ins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del w:id="221" w:author="Autor">
        <w:r w:rsidR="007F30EC">
          <w:rPr>
            <w:rFonts w:eastAsia="Calibri"/>
            <w:szCs w:val="22"/>
            <w:lang w:eastAsia="en-US"/>
          </w:rPr>
          <w:delText>Európskych</w:delText>
        </w:r>
      </w:del>
      <w:ins w:id="222" w:author="Autor">
        <w:r w:rsidR="00753E12">
          <w:rPr>
            <w:rFonts w:eastAsia="Calibri"/>
            <w:szCs w:val="22"/>
            <w:lang w:eastAsia="en-US"/>
          </w:rPr>
          <w:t>e</w:t>
        </w:r>
        <w:r>
          <w:rPr>
            <w:rFonts w:eastAsia="Calibri"/>
            <w:szCs w:val="22"/>
            <w:lang w:eastAsia="en-US"/>
          </w:rPr>
          <w:t>urópskych</w:t>
        </w:r>
      </w:ins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ins w:id="223" w:author="Autor">
        <w:r w:rsidR="00465D91">
          <w:t xml:space="preserve"> </w:t>
        </w:r>
      </w:ins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ŽoNFP</w:t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5588052C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 (ak relevantné v prípade odkazu na</w:t>
      </w:r>
      <w:del w:id="224" w:author="Autor">
        <w:r w:rsidR="00B56CB6">
          <w:rPr>
            <w:bCs/>
            <w:iCs/>
          </w:rPr>
          <w:delText xml:space="preserve"> </w:delText>
        </w:r>
      </w:del>
      <w:ins w:id="225" w:author="Autor">
        <w:r w:rsidR="00465D91">
          <w:rPr>
            <w:bCs/>
            <w:iCs/>
          </w:rPr>
          <w:t> </w:t>
        </w:r>
      </w:ins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5FACB693" w14:textId="77777777" w:rsidR="00B56CB6" w:rsidRPr="00142FD9" w:rsidRDefault="00140068" w:rsidP="00B56CB6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del w:id="226" w:author="Autor"/>
        </w:rPr>
      </w:pPr>
      <w:r>
        <w:rPr>
          <w:rFonts w:eastAsia="Calibri"/>
          <w:bCs/>
          <w:iCs/>
        </w:rPr>
        <w:t xml:space="preserve">Predbežná informácia pre žiadateľov </w:t>
      </w:r>
      <w:del w:id="227" w:author="Autor">
        <w:r w:rsidR="00B56CB6">
          <w:rPr>
            <w:rFonts w:eastAsia="Calibri"/>
            <w:bCs/>
            <w:iCs/>
          </w:rPr>
          <w:delText>podľa</w:delText>
        </w:r>
      </w:del>
      <w:ins w:id="228" w:author="Autor">
        <w:r w:rsidR="00753E12" w:rsidRPr="007F1D0E">
          <w:rPr>
            <w:bCs/>
            <w:iCs/>
            <w:szCs w:val="22"/>
            <w:lang w:eastAsia="en-US"/>
          </w:rPr>
          <w:t>o nenávratný finančný príspevok / o príspevok</w:t>
        </w:r>
        <w:r w:rsidR="00753E12">
          <w:rPr>
            <w:rFonts w:eastAsia="Calibri"/>
            <w:bCs/>
            <w:iCs/>
          </w:rPr>
          <w:t xml:space="preserve"> v</w:t>
        </w:r>
        <w:r w:rsidR="00465D91">
          <w:rPr>
            <w:rFonts w:eastAsia="Calibri"/>
            <w:bCs/>
            <w:iCs/>
          </w:rPr>
          <w:t> </w:t>
        </w:r>
        <w:r w:rsidR="00753E12">
          <w:rPr>
            <w:rFonts w:eastAsia="Calibri"/>
            <w:bCs/>
            <w:iCs/>
          </w:rPr>
          <w:t>zmysle</w:t>
        </w:r>
      </w:ins>
      <w:r w:rsidR="00753E12">
        <w:rPr>
          <w:rFonts w:eastAsia="Calibri"/>
          <w:bCs/>
          <w:iCs/>
        </w:rPr>
        <w:t xml:space="preserve"> </w:t>
      </w:r>
      <w:r>
        <w:rPr>
          <w:rFonts w:eastAsia="Calibri"/>
          <w:bCs/>
          <w:iCs/>
        </w:rPr>
        <w:t xml:space="preserve">čl. </w:t>
      </w:r>
      <w:del w:id="229" w:author="Autor">
        <w:r w:rsidR="00B56CB6">
          <w:rPr>
            <w:rFonts w:eastAsia="Calibri"/>
            <w:bCs/>
            <w:iCs/>
          </w:rPr>
          <w:delText>13 Nariadenia Komisie (ES, Euroatom</w:delText>
        </w:r>
      </w:del>
      <w:ins w:id="230" w:author="Autor">
        <w:r w:rsidR="00753E12" w:rsidRPr="007F1D0E">
          <w:rPr>
            <w:bCs/>
            <w:iCs/>
            <w:szCs w:val="22"/>
            <w:lang w:eastAsia="en-US"/>
          </w:rPr>
          <w:t>105a</w:t>
        </w:r>
        <w:r>
          <w:rPr>
            <w:rFonts w:eastAsia="Calibri"/>
            <w:bCs/>
            <w:iCs/>
          </w:rPr>
          <w:t xml:space="preserve"> </w:t>
        </w:r>
        <w:r w:rsidR="00753E12" w:rsidRPr="007F1D0E">
          <w:rPr>
            <w:bCs/>
            <w:iCs/>
            <w:szCs w:val="22"/>
            <w:lang w:eastAsia="en-US"/>
          </w:rPr>
          <w:t>nariadenia Európskeho Parlamentu a Rady (EÚ, EURATOM</w:t>
        </w:r>
      </w:ins>
      <w:r w:rsidR="00753E12" w:rsidRPr="007F1D0E">
        <w:rPr>
          <w:bCs/>
          <w:iCs/>
          <w:szCs w:val="22"/>
          <w:lang w:eastAsia="en-US"/>
        </w:rPr>
        <w:t>) č.</w:t>
      </w:r>
      <w:del w:id="231" w:author="Autor">
        <w:r w:rsidR="00B56CB6">
          <w:rPr>
            <w:rFonts w:eastAsia="Calibri"/>
            <w:bCs/>
            <w:iCs/>
          </w:rPr>
          <w:delText xml:space="preserve"> 1302/2008 o centrálnej databáze vylúčených subjektov</w:delText>
        </w:r>
      </w:del>
    </w:p>
    <w:p w14:paraId="03EE28F3" w14:textId="11FDBE38" w:rsidR="00140068" w:rsidRPr="00142FD9" w:rsidRDefault="004147E4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del w:id="232" w:author="Autor">
        <w:r>
          <w:delText xml:space="preserve">Identifikácia oblastí podpory, kde budú EŠIF a ostatné nástroje podpory použité synergickým a komplementárnym spôsobom (relevantné </w:delText>
        </w:r>
        <w:r w:rsidR="00115011">
          <w:delText>iba pre výzvy</w:delText>
        </w:r>
      </w:del>
      <w:ins w:id="233" w:author="Autor">
        <w:r w:rsidR="00465D91">
          <w:rPr>
            <w:bCs/>
            <w:iCs/>
            <w:szCs w:val="22"/>
            <w:lang w:eastAsia="en-US"/>
          </w:rPr>
          <w:t> </w:t>
        </w:r>
        <w:r w:rsidR="00753E12" w:rsidRPr="007F1D0E">
          <w:rPr>
            <w:bCs/>
            <w:iCs/>
            <w:szCs w:val="22"/>
            <w:lang w:eastAsia="en-US"/>
          </w:rPr>
          <w:t>1929/2015 z 28. októbra 2015, ktorým sa mení nariadenie (EÚ, EURATOM) č.</w:t>
        </w:r>
        <w:r w:rsidR="00465D91">
          <w:rPr>
            <w:bCs/>
            <w:iCs/>
            <w:szCs w:val="22"/>
            <w:lang w:eastAsia="en-US"/>
          </w:rPr>
          <w:t> </w:t>
        </w:r>
        <w:r w:rsidR="00753E12" w:rsidRPr="007F1D0E">
          <w:rPr>
            <w:bCs/>
            <w:iCs/>
            <w:szCs w:val="22"/>
            <w:lang w:eastAsia="en-US"/>
          </w:rPr>
          <w:t>966/2012 o rozpočtových pravidlách, ktoré sa vzťahujú</w:t>
        </w:r>
      </w:ins>
      <w:r w:rsidR="00753E12" w:rsidRPr="007F1D0E">
        <w:rPr>
          <w:bCs/>
          <w:iCs/>
          <w:szCs w:val="22"/>
          <w:lang w:eastAsia="en-US"/>
        </w:rPr>
        <w:t xml:space="preserve"> na </w:t>
      </w:r>
      <w:del w:id="234" w:author="Autor">
        <w:r w:rsidR="00115011">
          <w:delText>predkladanie projektových zámerov</w:delText>
        </w:r>
        <w:r>
          <w:delText>/výzvy/vyzvania s identifikovaným možným prienikom oblastí podpory v súlade s PD a OP)</w:delText>
        </w:r>
      </w:del>
      <w:ins w:id="235" w:author="Autor">
        <w:r w:rsidR="00753E12" w:rsidRPr="007F1D0E">
          <w:rPr>
            <w:bCs/>
            <w:iCs/>
            <w:szCs w:val="22"/>
            <w:lang w:eastAsia="en-US"/>
          </w:rPr>
          <w:t>všeobecný rozpočet Únie</w:t>
        </w:r>
      </w:ins>
    </w:p>
    <w:p w14:paraId="62A5AD52" w14:textId="4E7734BF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ns w:id="236" w:author="Autor"/>
        </w:rPr>
      </w:pPr>
      <w:r>
        <w:rPr>
          <w:bCs/>
          <w:iCs/>
        </w:rPr>
        <w:t>Ďalšie prílohy (ak relevantné</w:t>
      </w:r>
      <w:del w:id="237" w:author="Autor">
        <w:r w:rsidR="00B56CB6">
          <w:rPr>
            <w:bCs/>
            <w:iCs/>
          </w:rPr>
          <w:delText>).</w:delText>
        </w:r>
      </w:del>
      <w:ins w:id="238" w:author="Autor">
        <w:r>
          <w:rPr>
            <w:bCs/>
            <w:iCs/>
          </w:rPr>
          <w:t>)</w:t>
        </w:r>
      </w:ins>
    </w:p>
    <w:p w14:paraId="08F70D39" w14:textId="77777777" w:rsidR="00140068" w:rsidRDefault="00140068">
      <w:pPr>
        <w:pPrChange w:id="239" w:author="Autor">
          <w:pPr>
            <w:pStyle w:val="Odsekzoznamu"/>
            <w:numPr>
              <w:numId w:val="3"/>
            </w:numPr>
            <w:spacing w:after="200" w:line="276" w:lineRule="auto"/>
            <w:ind w:hanging="360"/>
            <w:jc w:val="both"/>
          </w:pPr>
        </w:pPrChange>
      </w:pPr>
    </w:p>
    <w:p w14:paraId="08C3038D" w14:textId="77777777" w:rsidR="00140068" w:rsidRPr="005B1203" w:rsidRDefault="00140068">
      <w:pPr>
        <w:jc w:val="center"/>
        <w:outlineLvl w:val="0"/>
        <w:pPrChange w:id="240" w:author="Autor">
          <w:pPr/>
        </w:pPrChange>
      </w:pPr>
    </w:p>
    <w:p w14:paraId="3C6BE268" w14:textId="77777777" w:rsidR="00140068" w:rsidRDefault="00140068">
      <w:pPr>
        <w:pPrChange w:id="241" w:author="Autor">
          <w:pPr>
            <w:jc w:val="center"/>
            <w:outlineLvl w:val="0"/>
          </w:pPr>
        </w:pPrChange>
      </w:pPr>
    </w:p>
    <w:sectPr w:rsidR="00140068" w:rsidSect="00D201A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D871E" w14:textId="77777777" w:rsidR="00C5472F" w:rsidRDefault="00C5472F" w:rsidP="00140068">
      <w:r>
        <w:separator/>
      </w:r>
    </w:p>
  </w:endnote>
  <w:endnote w:type="continuationSeparator" w:id="0">
    <w:p w14:paraId="2BFE1D97" w14:textId="77777777" w:rsidR="00C5472F" w:rsidRDefault="00C5472F" w:rsidP="00140068">
      <w:r>
        <w:continuationSeparator/>
      </w:r>
    </w:p>
  </w:endnote>
  <w:endnote w:type="continuationNotice" w:id="1">
    <w:p w14:paraId="030F011C" w14:textId="77777777" w:rsidR="00C5472F" w:rsidRDefault="00C54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641CE" w14:textId="77777777" w:rsidR="005B371E" w:rsidRDefault="005B371E" w:rsidP="005B371E">
    <w:pPr>
      <w:pStyle w:val="Pta"/>
      <w:jc w:val="right"/>
      <w:rPr>
        <w:del w:id="62" w:author="Autor"/>
      </w:rPr>
    </w:pPr>
    <w:del w:id="6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C8C6B8" wp14:editId="557C816B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1C63" id="Rovná spojnica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8E8592A" w14:textId="399719E2" w:rsidR="005B371E" w:rsidRDefault="005B371E" w:rsidP="005B371E">
    <w:pPr>
      <w:pStyle w:val="Pta"/>
      <w:jc w:val="right"/>
      <w:rPr>
        <w:ins w:id="64" w:author="Autor"/>
      </w:rPr>
    </w:pPr>
    <w:del w:id="65" w:author="Autor">
      <w:r>
        <w:rPr>
          <w:noProof/>
        </w:rPr>
        <w:drawing>
          <wp:anchor distT="0" distB="0" distL="114300" distR="114300" simplePos="0" relativeHeight="251664384" behindDoc="1" locked="0" layoutInCell="1" allowOverlap="1" wp14:anchorId="247DDA63" wp14:editId="0B2FCCC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66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FC461" wp14:editId="588D8E9C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BB307" id="Rovná spojnica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64B179F2" w14:textId="77777777" w:rsidR="005B371E" w:rsidRDefault="005B371E" w:rsidP="005B371E">
    <w:pPr>
      <w:pStyle w:val="Pta"/>
      <w:jc w:val="right"/>
    </w:pPr>
    <w:ins w:id="67" w:author="Autor">
      <w:r>
        <w:rPr>
          <w:noProof/>
        </w:rPr>
        <w:drawing>
          <wp:anchor distT="0" distB="0" distL="114300" distR="114300" simplePos="0" relativeHeight="251660288" behindDoc="1" locked="0" layoutInCell="1" allowOverlap="1" wp14:anchorId="49A4DA8D" wp14:editId="546131EE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-206909506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526BB">
          <w:rPr>
            <w:noProof/>
          </w:rPr>
          <w:t>9</w:t>
        </w:r>
        <w:r>
          <w:fldChar w:fldCharType="end"/>
        </w:r>
      </w:sdtContent>
    </w:sdt>
  </w:p>
  <w:p w14:paraId="07A02304" w14:textId="77777777" w:rsidR="005B371E" w:rsidRDefault="005B371E" w:rsidP="005B371E">
    <w:pPr>
      <w:pStyle w:val="Pta"/>
    </w:pPr>
  </w:p>
  <w:p w14:paraId="256C0BB9" w14:textId="77777777" w:rsidR="005B371E" w:rsidRDefault="005B371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9758E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7B7EA86E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9B256" w14:textId="77777777" w:rsidR="005B371E" w:rsidRDefault="005B371E" w:rsidP="005B371E">
    <w:pPr>
      <w:pStyle w:val="Pta"/>
      <w:jc w:val="right"/>
      <w:rPr>
        <w:del w:id="243" w:author="Autor"/>
      </w:rPr>
    </w:pPr>
    <w:del w:id="24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92344" wp14:editId="324AB7E1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16795" id="Rovná spojnica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8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mSPE5be&#10;6BYH9/0bix6/OC0FowjZdPaxoexrdwzzKfpjyJpHFSxTRvvPxFJcIF1sLCZfFpNhTEzS5fblbrPb&#10;bDmTFHu9pR3RVRNLZvMhpreAluVNy4122QLRiOFdTFPqQwrhcldTH2WXLgZysnG3oEgW1Xte0GWg&#10;4NoENggaBSEluPRiLl2yM0xpYxZg/Thwzs9QKMO2gDePgxdEqYwuLWCrHYa/EaRxPbespvwHBybd&#10;2YJ77C7lhYo1NDXF3HnC81j+ei7wn//w8AM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TC01/MgBAADP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1E230AF9" w14:textId="77777777" w:rsidR="005B371E" w:rsidRDefault="005B371E" w:rsidP="005B371E">
    <w:pPr>
      <w:pStyle w:val="Pta"/>
      <w:jc w:val="right"/>
      <w:rPr>
        <w:del w:id="245" w:author="Autor"/>
      </w:rPr>
    </w:pPr>
    <w:del w:id="246" w:author="Autor">
      <w:r>
        <w:rPr>
          <w:noProof/>
        </w:rPr>
        <w:drawing>
          <wp:anchor distT="0" distB="0" distL="114300" distR="114300" simplePos="0" relativeHeight="251667456" behindDoc="1" locked="0" layoutInCell="1" allowOverlap="1" wp14:anchorId="777CF3D9" wp14:editId="0FA3C61E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elText xml:space="preserve">Strana </w:delText>
      </w:r>
    </w:del>
    <w:customXmlDelRangeStart w:id="247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DelRangeEnd w:id="247"/>
        <w:del w:id="248" w:author="Autor">
          <w:r>
            <w:fldChar w:fldCharType="begin"/>
          </w:r>
          <w:r>
            <w:delInstrText>PAGE   \* MERGEFORMAT</w:delInstrText>
          </w:r>
          <w:r>
            <w:fldChar w:fldCharType="separate"/>
          </w:r>
          <w:r>
            <w:rPr>
              <w:noProof/>
            </w:rPr>
            <w:delText>2</w:delText>
          </w:r>
          <w:r>
            <w:fldChar w:fldCharType="end"/>
          </w:r>
        </w:del>
        <w:customXmlDelRangeStart w:id="249" w:author="Autor"/>
      </w:sdtContent>
    </w:sdt>
    <w:customXmlDelRangeEnd w:id="249"/>
  </w:p>
  <w:p w14:paraId="4168AF99" w14:textId="77777777" w:rsidR="005B371E" w:rsidRDefault="005B371E" w:rsidP="005B371E">
    <w:pPr>
      <w:pStyle w:val="Pta"/>
      <w:rPr>
        <w:del w:id="250" w:author="Autor"/>
      </w:rPr>
    </w:pPr>
  </w:p>
  <w:p w14:paraId="3D264733" w14:textId="2EA57FC2" w:rsidR="004131CF" w:rsidRDefault="004131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5E3BB" w14:textId="77777777" w:rsidR="00C5472F" w:rsidRDefault="00C5472F" w:rsidP="00140068">
      <w:r>
        <w:separator/>
      </w:r>
    </w:p>
  </w:footnote>
  <w:footnote w:type="continuationSeparator" w:id="0">
    <w:p w14:paraId="292DF176" w14:textId="77777777" w:rsidR="00C5472F" w:rsidRDefault="00C5472F" w:rsidP="00140068">
      <w:r>
        <w:continuationSeparator/>
      </w:r>
    </w:p>
  </w:footnote>
  <w:footnote w:type="continuationNotice" w:id="1">
    <w:p w14:paraId="0780AB34" w14:textId="77777777" w:rsidR="00C5472F" w:rsidRDefault="00C5472F"/>
  </w:footnote>
  <w:footnote w:id="2">
    <w:p w14:paraId="11D993BD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 Systému riadenia EŠIF</w:t>
      </w:r>
      <w:ins w:id="97" w:author="Autor">
        <w:r w:rsidR="001B0A3B">
          <w:t>.</w:t>
        </w:r>
      </w:ins>
    </w:p>
  </w:footnote>
  <w:footnote w:id="3">
    <w:p w14:paraId="630578F9" w14:textId="76F7324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</w:t>
      </w:r>
      <w:del w:id="98" w:author="Autor">
        <w:r w:rsidR="00B56CB6">
          <w:delText>,</w:delText>
        </w:r>
      </w:del>
      <w:r>
        <w:t xml:space="preserve"> výzva na predkladanie projektových zámerov/výzva/ vyzvanie</w:t>
      </w:r>
      <w:ins w:id="99" w:author="Autor">
        <w:r w:rsidR="001B0A3B">
          <w:t>.</w:t>
        </w:r>
      </w:ins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ins w:id="101" w:author="Autor">
        <w:r w:rsidR="001B0A3B">
          <w:t>.</w:t>
        </w:r>
      </w:ins>
    </w:p>
  </w:footnote>
  <w:footnote w:id="5">
    <w:p w14:paraId="423C6F14" w14:textId="510CE698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del w:id="120" w:author="Autor">
        <w:r w:rsidR="000850B0" w:rsidRPr="00783E8D">
          <w:delText xml:space="preserve"> </w:delText>
        </w:r>
      </w:del>
      <w:ins w:id="121" w:author="Autor">
        <w:r w:rsidR="00CB524A">
          <w:t> </w:t>
        </w:r>
      </w:ins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 č. 292/2014 Z. z., t.</w:t>
      </w:r>
      <w:ins w:id="122" w:author="Autor">
        <w:r w:rsidR="005A7CEA">
          <w:t xml:space="preserve"> </w:t>
        </w:r>
      </w:ins>
      <w:r w:rsidRPr="00783E8D">
        <w:t>j. povinnými kategóriami podmienok poskytnutia príspevku sú: oprávnenosť žiadateľa, oprávnenosť aktivít realizácie projektu, oprávnenosť výdavkov realizácie projektu, oprávnenosť miesta realizácie projekt</w:t>
      </w:r>
      <w:r w:rsidRPr="0095109D">
        <w:t>u</w:t>
      </w:r>
      <w:r w:rsidRPr="00783E8D">
        <w:t>, kritériá pre výber projektov, spôsob financovania a splnenie podmienok ustanovených v osobitných predpisoch. V rámci týchto povinných kategórií podmienok poskytnutia príspevku RO definuje znenie konkrétnych podmienok v závislosti od konkrétnej výzvy a špecifík OP.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EEF0" w14:textId="77777777" w:rsidR="002D52A3" w:rsidRDefault="002D52A3" w:rsidP="002D52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B75D5E" wp14:editId="3085D45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001D1" id="Rovná spojnica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29B8E511249B4DBDAFFCA0B1AEC38E6C"/>
      </w:placeholder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p w14:paraId="0DB352A5" w14:textId="77777777" w:rsidR="002D52A3" w:rsidRDefault="00A80D8A" w:rsidP="002D52A3">
        <w:pPr>
          <w:pStyle w:val="Hlavika"/>
          <w:jc w:val="right"/>
        </w:pPr>
        <w:r>
          <w:rPr>
            <w:szCs w:val="20"/>
          </w:rPr>
          <w:t>30.11.2015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35563E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17-10-11T00:00:00Z">
        <w:dateFormat w:val="dd.MM.yyyy"/>
        <w:lid w:val="sk-SK"/>
        <w:storeMappedDataAs w:val="dateTime"/>
        <w:calendar w:val="gregorian"/>
      </w:date>
    </w:sdtPr>
    <w:sdtContent>
      <w:p w14:paraId="3BC02306" w14:textId="4DAE050E" w:rsidR="00D201AB" w:rsidRDefault="00D201AB" w:rsidP="00D201AB">
        <w:pPr>
          <w:pStyle w:val="Hlavika"/>
          <w:jc w:val="right"/>
        </w:pPr>
        <w:r>
          <w:rPr>
            <w:szCs w:val="20"/>
          </w:rPr>
          <w:t>11.10.2017</w:t>
        </w:r>
      </w:p>
    </w:sdtContent>
  </w:sdt>
  <w:p w14:paraId="3F0F21DC" w14:textId="77777777" w:rsidR="00D201AB" w:rsidRDefault="00D201A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F8A4D" w14:textId="43CEB1D9" w:rsidR="004131CF" w:rsidRDefault="00B56CB6">
    <w:pPr>
      <w:pStyle w:val="Hlavika"/>
    </w:pPr>
    <w:del w:id="242" w:author="Autor">
      <w:r>
        <w:delText>Výzva na predkladanie projektových zámerov/výzva/ vyzvanie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4"/>
  </w:num>
  <w:num w:numId="7">
    <w:abstractNumId w:val="7"/>
  </w:num>
  <w:num w:numId="8">
    <w:abstractNumId w:val="10"/>
  </w:num>
  <w:num w:numId="9">
    <w:abstractNumId w:val="1"/>
  </w:num>
  <w:num w:numId="10">
    <w:abstractNumId w:val="16"/>
  </w:num>
  <w:num w:numId="11">
    <w:abstractNumId w:val="9"/>
  </w:num>
  <w:num w:numId="12">
    <w:abstractNumId w:val="1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50728"/>
    <w:rsid w:val="00066955"/>
    <w:rsid w:val="00067C5E"/>
    <w:rsid w:val="00071088"/>
    <w:rsid w:val="00071CD7"/>
    <w:rsid w:val="000769B9"/>
    <w:rsid w:val="000850B0"/>
    <w:rsid w:val="00096F23"/>
    <w:rsid w:val="000C19BB"/>
    <w:rsid w:val="000C2C83"/>
    <w:rsid w:val="000D298C"/>
    <w:rsid w:val="000D5D89"/>
    <w:rsid w:val="000D6B86"/>
    <w:rsid w:val="000E2AA4"/>
    <w:rsid w:val="000F7C94"/>
    <w:rsid w:val="00115011"/>
    <w:rsid w:val="00116F61"/>
    <w:rsid w:val="0012695E"/>
    <w:rsid w:val="00130CF1"/>
    <w:rsid w:val="00140068"/>
    <w:rsid w:val="00142FD9"/>
    <w:rsid w:val="0014641E"/>
    <w:rsid w:val="0015233E"/>
    <w:rsid w:val="0016669F"/>
    <w:rsid w:val="00171B58"/>
    <w:rsid w:val="00173917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20137D"/>
    <w:rsid w:val="00224F7F"/>
    <w:rsid w:val="002259C4"/>
    <w:rsid w:val="00225A05"/>
    <w:rsid w:val="00230F87"/>
    <w:rsid w:val="002347A5"/>
    <w:rsid w:val="00246970"/>
    <w:rsid w:val="00256687"/>
    <w:rsid w:val="00266BE6"/>
    <w:rsid w:val="002709CA"/>
    <w:rsid w:val="00274479"/>
    <w:rsid w:val="00277D43"/>
    <w:rsid w:val="00287AB4"/>
    <w:rsid w:val="002A1E17"/>
    <w:rsid w:val="002A64E4"/>
    <w:rsid w:val="002A7F76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32281B"/>
    <w:rsid w:val="00323081"/>
    <w:rsid w:val="0033433B"/>
    <w:rsid w:val="003357E9"/>
    <w:rsid w:val="003733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568C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45A9"/>
    <w:rsid w:val="004470FB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6EDD"/>
    <w:rsid w:val="005122F6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22D7A"/>
    <w:rsid w:val="00627EA3"/>
    <w:rsid w:val="0063292E"/>
    <w:rsid w:val="00637129"/>
    <w:rsid w:val="006479DF"/>
    <w:rsid w:val="00660DCB"/>
    <w:rsid w:val="006638E5"/>
    <w:rsid w:val="006719A0"/>
    <w:rsid w:val="00687102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21199"/>
    <w:rsid w:val="00753E12"/>
    <w:rsid w:val="007571C9"/>
    <w:rsid w:val="0076414C"/>
    <w:rsid w:val="00765555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E0D84"/>
    <w:rsid w:val="007E2DF0"/>
    <w:rsid w:val="007F0D9A"/>
    <w:rsid w:val="007F30EC"/>
    <w:rsid w:val="00801225"/>
    <w:rsid w:val="008025DB"/>
    <w:rsid w:val="008036D1"/>
    <w:rsid w:val="00812AEA"/>
    <w:rsid w:val="008345C2"/>
    <w:rsid w:val="0084743A"/>
    <w:rsid w:val="008526BB"/>
    <w:rsid w:val="008743E6"/>
    <w:rsid w:val="008806AC"/>
    <w:rsid w:val="00891F74"/>
    <w:rsid w:val="008A2377"/>
    <w:rsid w:val="008B1666"/>
    <w:rsid w:val="008C271F"/>
    <w:rsid w:val="008D0F9C"/>
    <w:rsid w:val="008D7B4C"/>
    <w:rsid w:val="008F2627"/>
    <w:rsid w:val="0090110D"/>
    <w:rsid w:val="0090259E"/>
    <w:rsid w:val="00911D80"/>
    <w:rsid w:val="00926284"/>
    <w:rsid w:val="00942DD3"/>
    <w:rsid w:val="00945BA2"/>
    <w:rsid w:val="0095109D"/>
    <w:rsid w:val="009515E7"/>
    <w:rsid w:val="00960837"/>
    <w:rsid w:val="00967523"/>
    <w:rsid w:val="00976A29"/>
    <w:rsid w:val="00977CF6"/>
    <w:rsid w:val="0098159E"/>
    <w:rsid w:val="009836CF"/>
    <w:rsid w:val="009B421D"/>
    <w:rsid w:val="009B44A5"/>
    <w:rsid w:val="009C7A22"/>
    <w:rsid w:val="009D0321"/>
    <w:rsid w:val="009F01E2"/>
    <w:rsid w:val="009F5516"/>
    <w:rsid w:val="00A144AE"/>
    <w:rsid w:val="00A17B7C"/>
    <w:rsid w:val="00A23DCA"/>
    <w:rsid w:val="00A34177"/>
    <w:rsid w:val="00A45A64"/>
    <w:rsid w:val="00A5421F"/>
    <w:rsid w:val="00A565C9"/>
    <w:rsid w:val="00A80D8A"/>
    <w:rsid w:val="00A92197"/>
    <w:rsid w:val="00A9254C"/>
    <w:rsid w:val="00AB755C"/>
    <w:rsid w:val="00AC2133"/>
    <w:rsid w:val="00AD432F"/>
    <w:rsid w:val="00AD43B4"/>
    <w:rsid w:val="00B10299"/>
    <w:rsid w:val="00B12038"/>
    <w:rsid w:val="00B12061"/>
    <w:rsid w:val="00B24DE3"/>
    <w:rsid w:val="00B26B3E"/>
    <w:rsid w:val="00B315E9"/>
    <w:rsid w:val="00B4284E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7249"/>
    <w:rsid w:val="00BC4BAC"/>
    <w:rsid w:val="00BE5E73"/>
    <w:rsid w:val="00BE70F8"/>
    <w:rsid w:val="00C214B6"/>
    <w:rsid w:val="00C348A2"/>
    <w:rsid w:val="00C36DC6"/>
    <w:rsid w:val="00C53567"/>
    <w:rsid w:val="00C5472F"/>
    <w:rsid w:val="00C60A4A"/>
    <w:rsid w:val="00C6439D"/>
    <w:rsid w:val="00C6530E"/>
    <w:rsid w:val="00C7360B"/>
    <w:rsid w:val="00C813EE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979"/>
    <w:rsid w:val="00D02696"/>
    <w:rsid w:val="00D05350"/>
    <w:rsid w:val="00D14BCE"/>
    <w:rsid w:val="00D201AB"/>
    <w:rsid w:val="00D61BB6"/>
    <w:rsid w:val="00D734BA"/>
    <w:rsid w:val="00D86DA2"/>
    <w:rsid w:val="00D942CE"/>
    <w:rsid w:val="00DA3B50"/>
    <w:rsid w:val="00DA50A5"/>
    <w:rsid w:val="00DA5A83"/>
    <w:rsid w:val="00DA604C"/>
    <w:rsid w:val="00DB3113"/>
    <w:rsid w:val="00DB798B"/>
    <w:rsid w:val="00DC16CA"/>
    <w:rsid w:val="00DE2C5C"/>
    <w:rsid w:val="00DE7F44"/>
    <w:rsid w:val="00DF4F5E"/>
    <w:rsid w:val="00E25F33"/>
    <w:rsid w:val="00E52D37"/>
    <w:rsid w:val="00E5416A"/>
    <w:rsid w:val="00E5502C"/>
    <w:rsid w:val="00E5723B"/>
    <w:rsid w:val="00E65EAF"/>
    <w:rsid w:val="00E700C5"/>
    <w:rsid w:val="00E742C1"/>
    <w:rsid w:val="00E74DC2"/>
    <w:rsid w:val="00E74EA1"/>
    <w:rsid w:val="00E7702D"/>
    <w:rsid w:val="00E9215D"/>
    <w:rsid w:val="00E97CC5"/>
    <w:rsid w:val="00EA0C60"/>
    <w:rsid w:val="00EE70FE"/>
    <w:rsid w:val="00F0607A"/>
    <w:rsid w:val="00F10B9D"/>
    <w:rsid w:val="00F26533"/>
    <w:rsid w:val="00F27075"/>
    <w:rsid w:val="00F4207C"/>
    <w:rsid w:val="00F678A1"/>
    <w:rsid w:val="00F81070"/>
    <w:rsid w:val="00F854AC"/>
    <w:rsid w:val="00F97E8C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9B8E511249B4DBDAFFCA0B1AEC38E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1CD076-16DA-457D-A571-573CEBB9105B}"/>
      </w:docPartPr>
      <w:docPartBody>
        <w:p w:rsidR="00EC2235" w:rsidRDefault="007D3BCF">
          <w:pPr>
            <w:pStyle w:val="29B8E511249B4DBDAFFCA0B1AEC38E6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CA03425A4C04EEC9691399054672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FBC56-53D4-475C-8884-02DDA4E8AD88}"/>
      </w:docPartPr>
      <w:docPartBody>
        <w:p w:rsidR="00EC2235" w:rsidRDefault="007D3BCF">
          <w:pPr>
            <w:pStyle w:val="FCA03425A4C04EEC969139905467220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116D4395A504CC5ABDA9BD91CCA5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5C8B29-693A-42D2-9D26-D6059979D1BC}"/>
      </w:docPartPr>
      <w:docPartBody>
        <w:p w:rsidR="00EC2235" w:rsidRDefault="007D3BCF">
          <w:pPr>
            <w:pStyle w:val="1116D4395A504CC5ABDA9BD91CCA57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5648A4AE5314F5CB8A7973417B10D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9A6B52-765B-4984-8BAF-A24196CB0CFC}"/>
      </w:docPartPr>
      <w:docPartBody>
        <w:p w:rsidR="00EC2235" w:rsidRDefault="007D3BCF">
          <w:pPr>
            <w:pStyle w:val="35648A4AE5314F5CB8A7973417B10D5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00000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1A5410"/>
    <w:rsid w:val="001C5C7A"/>
    <w:rsid w:val="00253F54"/>
    <w:rsid w:val="00311AB0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60FA3"/>
    <w:rsid w:val="0087646B"/>
    <w:rsid w:val="008E0908"/>
    <w:rsid w:val="00906C7C"/>
    <w:rsid w:val="00B01445"/>
    <w:rsid w:val="00B43020"/>
    <w:rsid w:val="00B81159"/>
    <w:rsid w:val="00E53644"/>
    <w:rsid w:val="00EC2235"/>
    <w:rsid w:val="00EE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648FD-DBAD-4D83-81A7-84632879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2017-09-06T11:04:00Z</dcterms:created>
  <dcterms:modified xsi:type="dcterms:W3CDTF">2017-10-09T16:19:00Z</dcterms:modified>
</cp:coreProperties>
</file>